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2DF6C" w14:textId="60D77DD9" w:rsidR="00A2756C" w:rsidRPr="00CA399D" w:rsidRDefault="00A2756C" w:rsidP="00CF19AF">
      <w:pPr>
        <w:spacing w:after="0" w:line="240" w:lineRule="auto"/>
        <w:jc w:val="right"/>
        <w:rPr>
          <w:rFonts w:ascii="Times New Roman" w:hAnsi="Times New Roman" w:cs="Times New Roman"/>
          <w:bCs/>
          <w:sz w:val="24"/>
          <w:szCs w:val="24"/>
        </w:rPr>
      </w:pPr>
      <w:r w:rsidRPr="00CA399D">
        <w:rPr>
          <w:rFonts w:ascii="Times New Roman" w:hAnsi="Times New Roman" w:cs="Times New Roman"/>
          <w:bCs/>
          <w:sz w:val="24"/>
          <w:szCs w:val="24"/>
        </w:rPr>
        <w:t>EELNÕU</w:t>
      </w:r>
    </w:p>
    <w:p w14:paraId="25812270" w14:textId="29F4D41D" w:rsidR="00043523" w:rsidRPr="00CA399D" w:rsidRDefault="00B26649" w:rsidP="00CF19AF">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0</w:t>
      </w:r>
      <w:r w:rsidR="00602DEA">
        <w:rPr>
          <w:rFonts w:ascii="Times New Roman" w:hAnsi="Times New Roman" w:cs="Times New Roman"/>
          <w:bCs/>
          <w:sz w:val="24"/>
          <w:szCs w:val="24"/>
        </w:rPr>
        <w:t>4</w:t>
      </w:r>
      <w:r w:rsidR="00043523" w:rsidRPr="00CA399D">
        <w:rPr>
          <w:rFonts w:ascii="Times New Roman" w:hAnsi="Times New Roman" w:cs="Times New Roman"/>
          <w:bCs/>
          <w:sz w:val="24"/>
          <w:szCs w:val="24"/>
        </w:rPr>
        <w:t>.0</w:t>
      </w:r>
      <w:r>
        <w:rPr>
          <w:rFonts w:ascii="Times New Roman" w:hAnsi="Times New Roman" w:cs="Times New Roman"/>
          <w:bCs/>
          <w:sz w:val="24"/>
          <w:szCs w:val="24"/>
        </w:rPr>
        <w:t>7</w:t>
      </w:r>
      <w:r w:rsidR="00043523" w:rsidRPr="00CA399D">
        <w:rPr>
          <w:rFonts w:ascii="Times New Roman" w:hAnsi="Times New Roman" w:cs="Times New Roman"/>
          <w:bCs/>
          <w:sz w:val="24"/>
          <w:szCs w:val="24"/>
        </w:rPr>
        <w:t>.2024</w:t>
      </w:r>
    </w:p>
    <w:p w14:paraId="258FA959" w14:textId="3C5F60D9" w:rsidR="00A2756C" w:rsidRPr="00CA399D" w:rsidRDefault="00A2756C" w:rsidP="00CF19AF">
      <w:pPr>
        <w:spacing w:after="0" w:line="240" w:lineRule="auto"/>
        <w:jc w:val="both"/>
        <w:rPr>
          <w:rFonts w:ascii="Times New Roman" w:hAnsi="Times New Roman" w:cs="Times New Roman"/>
          <w:b/>
          <w:sz w:val="24"/>
          <w:szCs w:val="24"/>
        </w:rPr>
      </w:pPr>
    </w:p>
    <w:p w14:paraId="2E055FA5" w14:textId="6692BC81" w:rsidR="00271FAD" w:rsidRPr="00CA399D" w:rsidRDefault="00271FAD" w:rsidP="00CF19AF">
      <w:pPr>
        <w:spacing w:after="0" w:line="240" w:lineRule="auto"/>
        <w:jc w:val="center"/>
        <w:rPr>
          <w:rFonts w:ascii="Times New Roman" w:hAnsi="Times New Roman" w:cs="Times New Roman"/>
          <w:b/>
          <w:sz w:val="32"/>
          <w:szCs w:val="32"/>
        </w:rPr>
      </w:pPr>
      <w:r w:rsidRPr="00CA399D">
        <w:rPr>
          <w:rFonts w:ascii="Times New Roman" w:hAnsi="Times New Roman" w:cs="Times New Roman"/>
          <w:b/>
          <w:sz w:val="32"/>
          <w:szCs w:val="32"/>
        </w:rPr>
        <w:t xml:space="preserve">Töötuskindlustuse seaduse </w:t>
      </w:r>
      <w:r w:rsidR="004123B1" w:rsidRPr="00CA399D">
        <w:rPr>
          <w:rFonts w:ascii="Times New Roman" w:hAnsi="Times New Roman" w:cs="Times New Roman"/>
          <w:b/>
          <w:sz w:val="32"/>
          <w:szCs w:val="32"/>
        </w:rPr>
        <w:t xml:space="preserve">muutmise </w:t>
      </w:r>
      <w:r w:rsidRPr="00CA399D">
        <w:rPr>
          <w:rFonts w:ascii="Times New Roman" w:hAnsi="Times New Roman" w:cs="Times New Roman"/>
          <w:b/>
          <w:sz w:val="32"/>
          <w:szCs w:val="32"/>
        </w:rPr>
        <w:t>ja sellega seonduvalt teiste seaduste muutmise seadus</w:t>
      </w:r>
    </w:p>
    <w:p w14:paraId="799E1DCB" w14:textId="77777777" w:rsidR="00A2756C" w:rsidRPr="00CA399D" w:rsidRDefault="00A2756C" w:rsidP="00CF19AF">
      <w:pPr>
        <w:spacing w:after="0" w:line="240" w:lineRule="auto"/>
        <w:jc w:val="both"/>
        <w:rPr>
          <w:rFonts w:ascii="Times New Roman" w:hAnsi="Times New Roman" w:cs="Times New Roman"/>
          <w:sz w:val="24"/>
          <w:szCs w:val="24"/>
        </w:rPr>
      </w:pPr>
    </w:p>
    <w:p w14:paraId="3FC3D2C8" w14:textId="15A07C2B" w:rsidR="00A2756C" w:rsidRPr="00CA399D" w:rsidRDefault="00A2756C" w:rsidP="00CF19AF">
      <w:pPr>
        <w:spacing w:after="0" w:line="240" w:lineRule="auto"/>
        <w:jc w:val="both"/>
        <w:rPr>
          <w:rFonts w:ascii="Times New Roman" w:eastAsia="Times New Roman" w:hAnsi="Times New Roman" w:cs="Times New Roman"/>
          <w:b/>
          <w:sz w:val="24"/>
          <w:szCs w:val="24"/>
          <w:lang w:eastAsia="et-EE"/>
        </w:rPr>
      </w:pPr>
      <w:r w:rsidRPr="00CA399D">
        <w:rPr>
          <w:rFonts w:ascii="Times New Roman" w:eastAsia="Times New Roman" w:hAnsi="Times New Roman" w:cs="Times New Roman"/>
          <w:b/>
          <w:sz w:val="24"/>
          <w:szCs w:val="24"/>
          <w:lang w:eastAsia="et-EE"/>
        </w:rPr>
        <w:t xml:space="preserve">§ </w:t>
      </w:r>
      <w:r w:rsidR="00E16B39" w:rsidRPr="00CA399D">
        <w:rPr>
          <w:rFonts w:ascii="Times New Roman" w:eastAsia="Times New Roman" w:hAnsi="Times New Roman" w:cs="Times New Roman"/>
          <w:b/>
          <w:sz w:val="24"/>
          <w:szCs w:val="24"/>
          <w:lang w:eastAsia="et-EE"/>
        </w:rPr>
        <w:t>1</w:t>
      </w:r>
      <w:r w:rsidRPr="00CA399D">
        <w:rPr>
          <w:rFonts w:ascii="Times New Roman" w:eastAsia="Times New Roman" w:hAnsi="Times New Roman" w:cs="Times New Roman"/>
          <w:b/>
          <w:sz w:val="24"/>
          <w:szCs w:val="24"/>
          <w:lang w:eastAsia="et-EE"/>
        </w:rPr>
        <w:t>. Töötuskindlustuse seaduse muutmine</w:t>
      </w:r>
    </w:p>
    <w:p w14:paraId="2CFBA7DD" w14:textId="77777777" w:rsidR="00A64E71" w:rsidRPr="00CA399D" w:rsidRDefault="00A64E71" w:rsidP="00CF19AF">
      <w:pPr>
        <w:spacing w:after="0" w:line="240" w:lineRule="auto"/>
        <w:jc w:val="both"/>
        <w:rPr>
          <w:rFonts w:ascii="Times New Roman" w:eastAsia="Times New Roman" w:hAnsi="Times New Roman" w:cs="Times New Roman"/>
          <w:b/>
          <w:sz w:val="24"/>
          <w:szCs w:val="24"/>
          <w:lang w:eastAsia="et-EE"/>
        </w:rPr>
      </w:pPr>
    </w:p>
    <w:p w14:paraId="7B2A85E5" w14:textId="0F911017" w:rsidR="003A3EDD" w:rsidRPr="00CA399D" w:rsidRDefault="003A3EDD"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Töötuskindlustuse seaduses tehakse järgmised muudatused:</w:t>
      </w:r>
    </w:p>
    <w:p w14:paraId="57AFD527" w14:textId="633ED243" w:rsidR="003A3EDD" w:rsidRPr="00CA399D" w:rsidRDefault="003A3EDD" w:rsidP="00CF19AF">
      <w:pPr>
        <w:spacing w:after="0" w:line="240" w:lineRule="auto"/>
        <w:jc w:val="both"/>
        <w:rPr>
          <w:rFonts w:ascii="Times New Roman" w:hAnsi="Times New Roman" w:cs="Times New Roman"/>
          <w:sz w:val="24"/>
          <w:szCs w:val="24"/>
        </w:rPr>
      </w:pPr>
    </w:p>
    <w:p w14:paraId="28F44D0B" w14:textId="48C84122" w:rsidR="00434F53" w:rsidRPr="00CA399D" w:rsidRDefault="00DB04A3" w:rsidP="00CF19AF">
      <w:pPr>
        <w:spacing w:after="0" w:line="240" w:lineRule="auto"/>
        <w:jc w:val="both"/>
        <w:rPr>
          <w:rFonts w:ascii="Times New Roman" w:hAnsi="Times New Roman"/>
          <w:sz w:val="24"/>
        </w:rPr>
      </w:pPr>
      <w:r w:rsidRPr="00CA399D">
        <w:rPr>
          <w:rFonts w:ascii="Times New Roman" w:hAnsi="Times New Roman" w:cs="Times New Roman"/>
          <w:b/>
          <w:bCs/>
          <w:sz w:val="24"/>
          <w:szCs w:val="24"/>
        </w:rPr>
        <w:t>1</w:t>
      </w:r>
      <w:r w:rsidRPr="00CA399D">
        <w:rPr>
          <w:rFonts w:ascii="Times New Roman" w:hAnsi="Times New Roman" w:cs="Times New Roman"/>
          <w:sz w:val="24"/>
          <w:szCs w:val="24"/>
        </w:rPr>
        <w:t>)</w:t>
      </w:r>
      <w:r w:rsidRPr="00CA399D">
        <w:rPr>
          <w:rFonts w:ascii="Times New Roman" w:hAnsi="Times New Roman"/>
          <w:sz w:val="24"/>
        </w:rPr>
        <w:t xml:space="preserve"> </w:t>
      </w:r>
      <w:r w:rsidR="00434F53" w:rsidRPr="00CA399D">
        <w:rPr>
          <w:rFonts w:ascii="Times New Roman" w:hAnsi="Times New Roman"/>
          <w:sz w:val="24"/>
        </w:rPr>
        <w:t xml:space="preserve">paragrahvi 1 lõikest 1 </w:t>
      </w:r>
      <w:r w:rsidR="00B00B6C" w:rsidRPr="00CA399D">
        <w:rPr>
          <w:rFonts w:ascii="Times New Roman" w:hAnsi="Times New Roman"/>
          <w:sz w:val="24"/>
        </w:rPr>
        <w:t xml:space="preserve">ja §-st 2 </w:t>
      </w:r>
      <w:r w:rsidR="00434F53" w:rsidRPr="00CA399D">
        <w:rPr>
          <w:rFonts w:ascii="Times New Roman" w:hAnsi="Times New Roman"/>
          <w:sz w:val="24"/>
        </w:rPr>
        <w:t>jäetakse välja tekstiosa „, välja arvatud töötutoetuse</w:t>
      </w:r>
      <w:r w:rsidR="00043523" w:rsidRPr="00CA399D">
        <w:rPr>
          <w:rFonts w:ascii="Times New Roman" w:hAnsi="Times New Roman"/>
          <w:sz w:val="24"/>
        </w:rPr>
        <w:t>“</w:t>
      </w:r>
      <w:r w:rsidR="00434F53" w:rsidRPr="00CA399D">
        <w:rPr>
          <w:rFonts w:ascii="Times New Roman" w:hAnsi="Times New Roman"/>
          <w:sz w:val="24"/>
        </w:rPr>
        <w:t>;</w:t>
      </w:r>
    </w:p>
    <w:p w14:paraId="2BCBA16B" w14:textId="77777777" w:rsidR="00DB04A3" w:rsidRPr="00CA399D" w:rsidRDefault="00DB04A3" w:rsidP="00CF19AF">
      <w:pPr>
        <w:spacing w:after="0" w:line="240" w:lineRule="auto"/>
        <w:jc w:val="both"/>
        <w:rPr>
          <w:rFonts w:ascii="Times New Roman" w:hAnsi="Times New Roman"/>
          <w:sz w:val="24"/>
        </w:rPr>
      </w:pPr>
    </w:p>
    <w:p w14:paraId="52EBF70C" w14:textId="2F44ECFC" w:rsidR="00DB04A3" w:rsidRPr="00CA399D" w:rsidRDefault="00DB04A3"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 xml:space="preserve">2) </w:t>
      </w:r>
      <w:r w:rsidRPr="00CA399D">
        <w:rPr>
          <w:rFonts w:ascii="Times New Roman" w:hAnsi="Times New Roman" w:cs="Times New Roman"/>
          <w:sz w:val="24"/>
          <w:szCs w:val="24"/>
        </w:rPr>
        <w:t xml:space="preserve">paragrahvi 3 lõiget 1 täiendatakse </w:t>
      </w:r>
      <w:r w:rsidR="007D589D" w:rsidRPr="00CA399D">
        <w:rPr>
          <w:rFonts w:ascii="Times New Roman" w:hAnsi="Times New Roman" w:cs="Times New Roman"/>
          <w:sz w:val="24"/>
          <w:szCs w:val="24"/>
        </w:rPr>
        <w:t xml:space="preserve">pärast </w:t>
      </w:r>
      <w:r w:rsidRPr="00CA399D">
        <w:rPr>
          <w:rFonts w:ascii="Times New Roman" w:hAnsi="Times New Roman" w:cs="Times New Roman"/>
          <w:sz w:val="24"/>
          <w:szCs w:val="24"/>
        </w:rPr>
        <w:t>tekstiosa „liige,</w:t>
      </w:r>
      <w:r w:rsidR="00043523" w:rsidRPr="00CA399D">
        <w:rPr>
          <w:rFonts w:ascii="Times New Roman" w:hAnsi="Times New Roman" w:cs="Times New Roman"/>
          <w:sz w:val="24"/>
          <w:szCs w:val="24"/>
        </w:rPr>
        <w:t>“</w:t>
      </w:r>
      <w:r w:rsidRPr="00CA399D">
        <w:rPr>
          <w:rFonts w:ascii="Times New Roman" w:hAnsi="Times New Roman" w:cs="Times New Roman"/>
          <w:sz w:val="24"/>
          <w:szCs w:val="24"/>
        </w:rPr>
        <w:t xml:space="preserve"> tekstiosaga „vallavanem või linnapea,</w:t>
      </w:r>
      <w:r w:rsidR="00043523" w:rsidRPr="00CA399D">
        <w:rPr>
          <w:rFonts w:ascii="Times New Roman" w:hAnsi="Times New Roman" w:cs="Times New Roman"/>
          <w:sz w:val="24"/>
        </w:rPr>
        <w:t>“</w:t>
      </w:r>
      <w:r w:rsidRPr="00CA399D">
        <w:rPr>
          <w:rFonts w:ascii="Times New Roman" w:hAnsi="Times New Roman" w:cs="Times New Roman"/>
          <w:sz w:val="24"/>
          <w:szCs w:val="24"/>
        </w:rPr>
        <w:t>;</w:t>
      </w:r>
    </w:p>
    <w:p w14:paraId="26222561" w14:textId="77777777" w:rsidR="0060564B" w:rsidRPr="00CA399D" w:rsidRDefault="0060564B" w:rsidP="00CF19AF">
      <w:pPr>
        <w:spacing w:after="0" w:line="240" w:lineRule="auto"/>
        <w:jc w:val="both"/>
        <w:rPr>
          <w:rFonts w:ascii="Times New Roman" w:hAnsi="Times New Roman" w:cs="Times New Roman"/>
          <w:sz w:val="24"/>
          <w:szCs w:val="24"/>
        </w:rPr>
      </w:pPr>
    </w:p>
    <w:p w14:paraId="41522BD6" w14:textId="02445066" w:rsidR="00F03647" w:rsidRPr="00CA399D" w:rsidRDefault="00DB04A3"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3</w:t>
      </w:r>
      <w:r w:rsidR="0060564B" w:rsidRPr="00CA399D">
        <w:rPr>
          <w:rFonts w:ascii="Times New Roman" w:hAnsi="Times New Roman" w:cs="Times New Roman"/>
          <w:b/>
          <w:bCs/>
          <w:sz w:val="24"/>
          <w:szCs w:val="24"/>
        </w:rPr>
        <w:t>)</w:t>
      </w:r>
      <w:r w:rsidR="00DC772F" w:rsidRPr="00CA399D">
        <w:rPr>
          <w:rFonts w:ascii="Times New Roman" w:hAnsi="Times New Roman" w:cs="Times New Roman"/>
          <w:sz w:val="24"/>
          <w:szCs w:val="24"/>
        </w:rPr>
        <w:t xml:space="preserve"> </w:t>
      </w:r>
      <w:r w:rsidR="00966825" w:rsidRPr="00CA399D">
        <w:rPr>
          <w:rFonts w:ascii="Times New Roman" w:hAnsi="Times New Roman" w:cs="Times New Roman"/>
          <w:sz w:val="24"/>
          <w:szCs w:val="24"/>
        </w:rPr>
        <w:t>seadus</w:t>
      </w:r>
      <w:r w:rsidR="00F03647" w:rsidRPr="00CA399D">
        <w:rPr>
          <w:rFonts w:ascii="Times New Roman" w:hAnsi="Times New Roman" w:cs="Times New Roman"/>
          <w:sz w:val="24"/>
          <w:szCs w:val="24"/>
        </w:rPr>
        <w:t>e 2. peatükki täiendatakse</w:t>
      </w:r>
      <w:r w:rsidR="00D84BDF" w:rsidRPr="00CA399D">
        <w:rPr>
          <w:rFonts w:ascii="Times New Roman" w:hAnsi="Times New Roman" w:cs="Times New Roman"/>
          <w:sz w:val="24"/>
          <w:szCs w:val="24"/>
        </w:rPr>
        <w:t xml:space="preserve"> </w:t>
      </w:r>
      <w:r w:rsidR="00DC772F" w:rsidRPr="00CA399D">
        <w:rPr>
          <w:rFonts w:ascii="Times New Roman" w:hAnsi="Times New Roman" w:cs="Times New Roman"/>
          <w:sz w:val="24"/>
          <w:szCs w:val="24"/>
        </w:rPr>
        <w:t>§</w:t>
      </w:r>
      <w:r w:rsidR="00951053" w:rsidRPr="00CA399D">
        <w:rPr>
          <w:rFonts w:ascii="Times New Roman" w:hAnsi="Times New Roman" w:cs="Times New Roman"/>
          <w:sz w:val="24"/>
          <w:szCs w:val="24"/>
        </w:rPr>
        <w:t>-ga</w:t>
      </w:r>
      <w:r w:rsidR="00DC772F" w:rsidRPr="00CA399D">
        <w:rPr>
          <w:rFonts w:ascii="Times New Roman" w:hAnsi="Times New Roman" w:cs="Times New Roman"/>
          <w:sz w:val="24"/>
          <w:szCs w:val="24"/>
        </w:rPr>
        <w:t xml:space="preserve"> 5</w:t>
      </w:r>
      <w:r w:rsidR="00DC772F" w:rsidRPr="00CA399D">
        <w:rPr>
          <w:rFonts w:ascii="Times New Roman" w:hAnsi="Times New Roman" w:cs="Times New Roman"/>
          <w:sz w:val="24"/>
          <w:szCs w:val="24"/>
          <w:vertAlign w:val="superscript"/>
        </w:rPr>
        <w:t>1</w:t>
      </w:r>
      <w:r w:rsidR="00DC772F" w:rsidRPr="00CA399D">
        <w:rPr>
          <w:rFonts w:ascii="Times New Roman" w:hAnsi="Times New Roman" w:cs="Times New Roman"/>
          <w:sz w:val="24"/>
          <w:szCs w:val="24"/>
        </w:rPr>
        <w:t xml:space="preserve"> </w:t>
      </w:r>
      <w:r w:rsidR="00F03647" w:rsidRPr="00CA399D">
        <w:rPr>
          <w:rFonts w:ascii="Times New Roman" w:hAnsi="Times New Roman" w:cs="Times New Roman"/>
          <w:sz w:val="24"/>
          <w:szCs w:val="24"/>
        </w:rPr>
        <w:t>järgmises sõnastuses:</w:t>
      </w:r>
    </w:p>
    <w:p w14:paraId="705D5DAF" w14:textId="17494A33" w:rsidR="00F03647" w:rsidRPr="00CA399D" w:rsidRDefault="00F03647" w:rsidP="00CF19AF">
      <w:pPr>
        <w:spacing w:after="0" w:line="240" w:lineRule="auto"/>
        <w:jc w:val="both"/>
        <w:rPr>
          <w:rFonts w:ascii="Times New Roman" w:hAnsi="Times New Roman" w:cs="Times New Roman"/>
          <w:b/>
          <w:bCs/>
          <w:sz w:val="24"/>
          <w:szCs w:val="24"/>
        </w:rPr>
      </w:pPr>
      <w:r w:rsidRPr="00CA399D">
        <w:rPr>
          <w:rFonts w:ascii="Times New Roman" w:hAnsi="Times New Roman" w:cs="Times New Roman"/>
          <w:sz w:val="24"/>
          <w:szCs w:val="24"/>
        </w:rPr>
        <w:t>„</w:t>
      </w:r>
      <w:r w:rsidRPr="00CA399D">
        <w:rPr>
          <w:rFonts w:ascii="Times New Roman" w:hAnsi="Times New Roman" w:cs="Times New Roman"/>
          <w:b/>
          <w:bCs/>
          <w:sz w:val="24"/>
          <w:szCs w:val="24"/>
        </w:rPr>
        <w:t>§ 5</w:t>
      </w:r>
      <w:r w:rsidRPr="00CA399D">
        <w:rPr>
          <w:rFonts w:ascii="Times New Roman" w:hAnsi="Times New Roman" w:cs="Times New Roman"/>
          <w:b/>
          <w:bCs/>
          <w:sz w:val="24"/>
          <w:szCs w:val="24"/>
          <w:vertAlign w:val="superscript"/>
        </w:rPr>
        <w:t>1</w:t>
      </w:r>
      <w:r w:rsidRPr="00CA399D">
        <w:rPr>
          <w:rFonts w:ascii="Times New Roman" w:hAnsi="Times New Roman" w:cs="Times New Roman"/>
          <w:b/>
          <w:bCs/>
          <w:sz w:val="24"/>
          <w:szCs w:val="24"/>
        </w:rPr>
        <w:t xml:space="preserve">. </w:t>
      </w:r>
      <w:r w:rsidR="00DC772F" w:rsidRPr="00CA399D">
        <w:rPr>
          <w:rFonts w:ascii="Times New Roman" w:hAnsi="Times New Roman" w:cs="Times New Roman"/>
          <w:b/>
          <w:bCs/>
          <w:sz w:val="24"/>
          <w:szCs w:val="24"/>
        </w:rPr>
        <w:t>Töötuskindlustushüvitise liigid</w:t>
      </w:r>
    </w:p>
    <w:p w14:paraId="53F7B79F" w14:textId="77777777" w:rsidR="00043523" w:rsidRPr="00CA399D" w:rsidRDefault="00043523" w:rsidP="00CF19AF">
      <w:pPr>
        <w:spacing w:after="0" w:line="240" w:lineRule="auto"/>
        <w:jc w:val="both"/>
        <w:rPr>
          <w:rFonts w:ascii="Times New Roman" w:hAnsi="Times New Roman" w:cs="Times New Roman"/>
          <w:sz w:val="24"/>
          <w:szCs w:val="24"/>
        </w:rPr>
      </w:pPr>
    </w:p>
    <w:p w14:paraId="2DC582CC" w14:textId="71B03F52" w:rsidR="00DC772F" w:rsidRPr="00CA399D" w:rsidRDefault="00F03647"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Töötuskindlustushüvitise liigid </w:t>
      </w:r>
      <w:r w:rsidR="00DC772F" w:rsidRPr="00CA399D">
        <w:rPr>
          <w:rFonts w:ascii="Times New Roman" w:hAnsi="Times New Roman" w:cs="Times New Roman"/>
          <w:sz w:val="24"/>
          <w:szCs w:val="24"/>
        </w:rPr>
        <w:t>on sissetuleku</w:t>
      </w:r>
      <w:r w:rsidR="00346900" w:rsidRPr="00CA399D">
        <w:rPr>
          <w:rFonts w:ascii="Times New Roman" w:hAnsi="Times New Roman" w:cs="Times New Roman"/>
          <w:sz w:val="24"/>
          <w:szCs w:val="24"/>
        </w:rPr>
        <w:t>põhine</w:t>
      </w:r>
      <w:r w:rsidR="00B501B1" w:rsidRPr="00CA399D">
        <w:rPr>
          <w:rFonts w:ascii="Times New Roman" w:hAnsi="Times New Roman" w:cs="Times New Roman"/>
          <w:sz w:val="24"/>
          <w:szCs w:val="24"/>
        </w:rPr>
        <w:t xml:space="preserve"> ja baasmääras töötuskindlustushüvitis</w:t>
      </w:r>
      <w:r w:rsidR="00DC772F" w:rsidRPr="00CA399D">
        <w:rPr>
          <w:rFonts w:ascii="Times New Roman" w:hAnsi="Times New Roman" w:cs="Times New Roman"/>
          <w:sz w:val="24"/>
          <w:szCs w:val="24"/>
        </w:rPr>
        <w:t>.</w:t>
      </w:r>
      <w:r w:rsidR="00043523" w:rsidRPr="00CA399D">
        <w:rPr>
          <w:rFonts w:ascii="Times New Roman" w:hAnsi="Times New Roman" w:cs="Times New Roman"/>
          <w:sz w:val="24"/>
          <w:szCs w:val="24"/>
        </w:rPr>
        <w:t>“</w:t>
      </w:r>
      <w:r w:rsidRPr="00CA399D">
        <w:rPr>
          <w:rFonts w:ascii="Times New Roman" w:hAnsi="Times New Roman" w:cs="Times New Roman"/>
          <w:sz w:val="24"/>
          <w:szCs w:val="24"/>
        </w:rPr>
        <w:t>;</w:t>
      </w:r>
    </w:p>
    <w:p w14:paraId="00BF96A4" w14:textId="720C5EBB" w:rsidR="00176093" w:rsidRPr="00CA399D" w:rsidRDefault="00176093" w:rsidP="00CF19AF">
      <w:pPr>
        <w:spacing w:after="0" w:line="240" w:lineRule="auto"/>
        <w:jc w:val="both"/>
        <w:rPr>
          <w:rFonts w:ascii="Times New Roman" w:hAnsi="Times New Roman" w:cs="Times New Roman"/>
          <w:sz w:val="24"/>
          <w:szCs w:val="24"/>
        </w:rPr>
      </w:pPr>
    </w:p>
    <w:p w14:paraId="0BB08236" w14:textId="2193A91F" w:rsidR="000420CE" w:rsidRPr="00CA399D" w:rsidRDefault="00DB04A3"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4</w:t>
      </w:r>
      <w:r w:rsidR="00176093" w:rsidRPr="00CA399D">
        <w:rPr>
          <w:rFonts w:ascii="Times New Roman" w:hAnsi="Times New Roman" w:cs="Times New Roman"/>
          <w:b/>
          <w:bCs/>
          <w:sz w:val="24"/>
          <w:szCs w:val="24"/>
        </w:rPr>
        <w:t xml:space="preserve">) </w:t>
      </w:r>
      <w:r w:rsidR="000420CE" w:rsidRPr="00CA399D">
        <w:rPr>
          <w:rFonts w:ascii="Times New Roman" w:hAnsi="Times New Roman" w:cs="Times New Roman"/>
          <w:sz w:val="24"/>
          <w:szCs w:val="24"/>
        </w:rPr>
        <w:t>paragrahvi 6 pealkir</w:t>
      </w:r>
      <w:r w:rsidR="00951053" w:rsidRPr="00CA399D">
        <w:rPr>
          <w:rFonts w:ascii="Times New Roman" w:hAnsi="Times New Roman" w:cs="Times New Roman"/>
          <w:sz w:val="24"/>
          <w:szCs w:val="24"/>
        </w:rPr>
        <w:t>jas</w:t>
      </w:r>
      <w:r w:rsidR="009B0941" w:rsidRPr="00CA399D">
        <w:rPr>
          <w:rFonts w:ascii="Times New Roman" w:hAnsi="Times New Roman" w:cs="Times New Roman"/>
          <w:sz w:val="24"/>
          <w:szCs w:val="24"/>
        </w:rPr>
        <w:t xml:space="preserve"> ning</w:t>
      </w:r>
      <w:r w:rsidR="000420CE" w:rsidRPr="00CA399D">
        <w:rPr>
          <w:rFonts w:ascii="Times New Roman" w:hAnsi="Times New Roman" w:cs="Times New Roman"/>
          <w:sz w:val="24"/>
          <w:szCs w:val="24"/>
        </w:rPr>
        <w:t xml:space="preserve"> </w:t>
      </w:r>
      <w:r w:rsidR="00E05849" w:rsidRPr="00CA399D">
        <w:rPr>
          <w:rFonts w:ascii="Times New Roman" w:hAnsi="Times New Roman" w:cs="Times New Roman"/>
          <w:sz w:val="24"/>
          <w:szCs w:val="24"/>
        </w:rPr>
        <w:t>lõigete</w:t>
      </w:r>
      <w:r w:rsidR="00DE0E04" w:rsidRPr="00CA399D">
        <w:rPr>
          <w:rFonts w:ascii="Times New Roman" w:hAnsi="Times New Roman" w:cs="Times New Roman"/>
          <w:sz w:val="24"/>
          <w:szCs w:val="24"/>
        </w:rPr>
        <w:t>s</w:t>
      </w:r>
      <w:r w:rsidR="00E05849" w:rsidRPr="00CA399D">
        <w:rPr>
          <w:rFonts w:ascii="Times New Roman" w:hAnsi="Times New Roman" w:cs="Times New Roman"/>
          <w:sz w:val="24"/>
          <w:szCs w:val="24"/>
        </w:rPr>
        <w:t xml:space="preserve"> 1</w:t>
      </w:r>
      <w:r w:rsidR="00A0434F" w:rsidRPr="00CA399D">
        <w:rPr>
          <w:rFonts w:ascii="Times New Roman" w:hAnsi="Times New Roman" w:cs="Times New Roman"/>
          <w:sz w:val="24"/>
          <w:szCs w:val="24"/>
        </w:rPr>
        <w:t>–2</w:t>
      </w:r>
      <w:r w:rsidR="00A0434F" w:rsidRPr="00CA399D">
        <w:rPr>
          <w:rFonts w:ascii="Times New Roman" w:hAnsi="Times New Roman" w:cs="Times New Roman"/>
          <w:sz w:val="24"/>
          <w:szCs w:val="24"/>
          <w:vertAlign w:val="superscript"/>
        </w:rPr>
        <w:t>1</w:t>
      </w:r>
      <w:r w:rsidR="00A0434F" w:rsidRPr="00CA399D">
        <w:rPr>
          <w:rFonts w:ascii="Times New Roman" w:hAnsi="Times New Roman" w:cs="Times New Roman"/>
          <w:sz w:val="24"/>
          <w:szCs w:val="24"/>
        </w:rPr>
        <w:t xml:space="preserve"> ja 4</w:t>
      </w:r>
      <w:r w:rsidR="00E05849" w:rsidRPr="00CA399D">
        <w:rPr>
          <w:rFonts w:ascii="Times New Roman" w:hAnsi="Times New Roman" w:cs="Times New Roman"/>
          <w:sz w:val="24"/>
          <w:szCs w:val="24"/>
        </w:rPr>
        <w:t xml:space="preserve">, </w:t>
      </w:r>
      <w:r w:rsidR="001B48C0" w:rsidRPr="00CA399D">
        <w:rPr>
          <w:rFonts w:ascii="Times New Roman" w:hAnsi="Times New Roman" w:cs="Times New Roman"/>
          <w:sz w:val="24"/>
          <w:szCs w:val="24"/>
        </w:rPr>
        <w:t>§ 7 lõikes 3</w:t>
      </w:r>
      <w:r w:rsidR="009B0941" w:rsidRPr="00CA399D">
        <w:rPr>
          <w:rFonts w:ascii="Times New Roman" w:hAnsi="Times New Roman" w:cs="Times New Roman"/>
          <w:sz w:val="24"/>
          <w:szCs w:val="24"/>
        </w:rPr>
        <w:t>,</w:t>
      </w:r>
      <w:r w:rsidR="001B48C0" w:rsidRPr="00CA399D">
        <w:rPr>
          <w:rFonts w:ascii="Times New Roman" w:hAnsi="Times New Roman" w:cs="Times New Roman"/>
          <w:sz w:val="24"/>
          <w:szCs w:val="24"/>
        </w:rPr>
        <w:t xml:space="preserve"> § </w:t>
      </w:r>
      <w:r w:rsidR="001B48C0" w:rsidRPr="00CA399D">
        <w:rPr>
          <w:rFonts w:ascii="Times New Roman" w:eastAsia="Times New Roman" w:hAnsi="Times New Roman" w:cs="Times New Roman"/>
          <w:sz w:val="24"/>
          <w:szCs w:val="24"/>
          <w:lang w:eastAsia="et-EE"/>
        </w:rPr>
        <w:t>8 lõigete</w:t>
      </w:r>
      <w:r w:rsidR="00FD6B78" w:rsidRPr="00CA399D">
        <w:rPr>
          <w:rFonts w:ascii="Times New Roman" w:eastAsia="Times New Roman" w:hAnsi="Times New Roman" w:cs="Times New Roman"/>
          <w:sz w:val="24"/>
          <w:szCs w:val="24"/>
          <w:lang w:eastAsia="et-EE"/>
        </w:rPr>
        <w:t>s</w:t>
      </w:r>
      <w:r w:rsidR="001B48C0" w:rsidRPr="00CA399D">
        <w:rPr>
          <w:rFonts w:ascii="Times New Roman" w:eastAsia="Times New Roman" w:hAnsi="Times New Roman" w:cs="Times New Roman"/>
          <w:sz w:val="24"/>
          <w:szCs w:val="24"/>
          <w:lang w:eastAsia="et-EE"/>
        </w:rPr>
        <w:t xml:space="preserve"> 1–1</w:t>
      </w:r>
      <w:r w:rsidR="001B48C0" w:rsidRPr="00CA399D">
        <w:rPr>
          <w:rFonts w:ascii="Times New Roman" w:eastAsia="Times New Roman" w:hAnsi="Times New Roman" w:cs="Times New Roman"/>
          <w:sz w:val="24"/>
          <w:szCs w:val="24"/>
          <w:vertAlign w:val="superscript"/>
          <w:lang w:eastAsia="et-EE"/>
        </w:rPr>
        <w:t>4</w:t>
      </w:r>
      <w:r w:rsidR="001B48C0" w:rsidRPr="00CA399D">
        <w:rPr>
          <w:rFonts w:ascii="Times New Roman" w:eastAsia="Times New Roman" w:hAnsi="Times New Roman" w:cs="Times New Roman"/>
          <w:sz w:val="24"/>
          <w:szCs w:val="24"/>
          <w:lang w:eastAsia="et-EE"/>
        </w:rPr>
        <w:t xml:space="preserve"> </w:t>
      </w:r>
      <w:r w:rsidR="003E11FF" w:rsidRPr="00CA399D">
        <w:rPr>
          <w:rFonts w:ascii="Times New Roman" w:eastAsia="Times New Roman" w:hAnsi="Times New Roman" w:cs="Times New Roman"/>
          <w:sz w:val="24"/>
          <w:szCs w:val="24"/>
          <w:lang w:eastAsia="et-EE"/>
        </w:rPr>
        <w:t>ja</w:t>
      </w:r>
      <w:r w:rsidR="009B0941" w:rsidRPr="00CA399D">
        <w:rPr>
          <w:rFonts w:ascii="Times New Roman" w:eastAsia="Times New Roman" w:hAnsi="Times New Roman" w:cs="Times New Roman"/>
          <w:sz w:val="24"/>
          <w:szCs w:val="24"/>
          <w:lang w:eastAsia="et-EE"/>
        </w:rPr>
        <w:t xml:space="preserve"> § 9 pealkirjas ning lõigetes </w:t>
      </w:r>
      <w:r w:rsidR="00335AFA" w:rsidRPr="00CA399D">
        <w:rPr>
          <w:rFonts w:ascii="Times New Roman" w:eastAsia="Times New Roman" w:hAnsi="Times New Roman" w:cs="Times New Roman"/>
          <w:sz w:val="24"/>
          <w:szCs w:val="24"/>
          <w:lang w:eastAsia="et-EE"/>
        </w:rPr>
        <w:t>1, 1</w:t>
      </w:r>
      <w:r w:rsidR="00335AFA" w:rsidRPr="00CA399D">
        <w:rPr>
          <w:rFonts w:ascii="Times New Roman" w:eastAsia="Times New Roman" w:hAnsi="Times New Roman" w:cs="Times New Roman"/>
          <w:sz w:val="24"/>
          <w:szCs w:val="24"/>
          <w:vertAlign w:val="superscript"/>
          <w:lang w:eastAsia="et-EE"/>
        </w:rPr>
        <w:t>1</w:t>
      </w:r>
      <w:r w:rsidR="00335AFA" w:rsidRPr="00CA399D">
        <w:rPr>
          <w:rFonts w:ascii="Times New Roman" w:eastAsia="Times New Roman" w:hAnsi="Times New Roman" w:cs="Times New Roman"/>
          <w:sz w:val="24"/>
          <w:szCs w:val="24"/>
          <w:lang w:eastAsia="et-EE"/>
        </w:rPr>
        <w:t>, 4 ja 7</w:t>
      </w:r>
      <w:r w:rsidR="009B0941" w:rsidRPr="00CA399D">
        <w:rPr>
          <w:rFonts w:ascii="Times New Roman" w:eastAsia="Times New Roman" w:hAnsi="Times New Roman" w:cs="Times New Roman"/>
          <w:sz w:val="24"/>
          <w:szCs w:val="24"/>
          <w:lang w:eastAsia="et-EE"/>
        </w:rPr>
        <w:t xml:space="preserve"> </w:t>
      </w:r>
      <w:r w:rsidR="000420CE" w:rsidRPr="00CA399D">
        <w:rPr>
          <w:rFonts w:ascii="Times New Roman" w:hAnsi="Times New Roman" w:cs="Times New Roman"/>
          <w:sz w:val="24"/>
          <w:szCs w:val="24"/>
        </w:rPr>
        <w:t>asendatakse sõna „töötuskindlustushüvitis</w:t>
      </w:r>
      <w:r w:rsidR="00043523" w:rsidRPr="00CA399D">
        <w:rPr>
          <w:rFonts w:ascii="Times New Roman" w:hAnsi="Times New Roman" w:cs="Times New Roman"/>
          <w:sz w:val="24"/>
          <w:szCs w:val="24"/>
        </w:rPr>
        <w:t>“</w:t>
      </w:r>
      <w:r w:rsidR="000420CE" w:rsidRPr="00CA399D">
        <w:rPr>
          <w:rFonts w:ascii="Times New Roman" w:hAnsi="Times New Roman" w:cs="Times New Roman"/>
          <w:sz w:val="24"/>
          <w:szCs w:val="24"/>
        </w:rPr>
        <w:t xml:space="preserve"> sõnadega „sissetuleku</w:t>
      </w:r>
      <w:r w:rsidR="00346900" w:rsidRPr="00CA399D">
        <w:rPr>
          <w:rFonts w:ascii="Times New Roman" w:hAnsi="Times New Roman" w:cs="Times New Roman"/>
          <w:sz w:val="24"/>
          <w:szCs w:val="24"/>
        </w:rPr>
        <w:t>põhi</w:t>
      </w:r>
      <w:r w:rsidR="001B48C0" w:rsidRPr="00CA399D">
        <w:rPr>
          <w:rFonts w:ascii="Times New Roman" w:hAnsi="Times New Roman" w:cs="Times New Roman"/>
          <w:sz w:val="24"/>
          <w:szCs w:val="24"/>
        </w:rPr>
        <w:t>n</w:t>
      </w:r>
      <w:r w:rsidR="00346900" w:rsidRPr="00CA399D">
        <w:rPr>
          <w:rFonts w:ascii="Times New Roman" w:hAnsi="Times New Roman" w:cs="Times New Roman"/>
          <w:sz w:val="24"/>
          <w:szCs w:val="24"/>
        </w:rPr>
        <w:t>e</w:t>
      </w:r>
      <w:r w:rsidR="000420CE" w:rsidRPr="00CA399D">
        <w:rPr>
          <w:rFonts w:ascii="Times New Roman" w:hAnsi="Times New Roman" w:cs="Times New Roman"/>
          <w:sz w:val="24"/>
          <w:szCs w:val="24"/>
        </w:rPr>
        <w:t xml:space="preserve"> töötuskindlustushüvitis</w:t>
      </w:r>
      <w:r w:rsidR="00043523" w:rsidRPr="00CA399D">
        <w:rPr>
          <w:rFonts w:ascii="Times New Roman" w:hAnsi="Times New Roman" w:cs="Times New Roman"/>
          <w:sz w:val="24"/>
          <w:szCs w:val="24"/>
        </w:rPr>
        <w:t>“</w:t>
      </w:r>
      <w:r w:rsidR="001B48C0" w:rsidRPr="00CA399D">
        <w:rPr>
          <w:rFonts w:ascii="Times New Roman" w:hAnsi="Times New Roman" w:cs="Times New Roman"/>
          <w:sz w:val="24"/>
          <w:szCs w:val="24"/>
        </w:rPr>
        <w:t xml:space="preserve"> vastavas käändes</w:t>
      </w:r>
      <w:r w:rsidR="000420CE" w:rsidRPr="00CA399D">
        <w:rPr>
          <w:rFonts w:ascii="Times New Roman" w:hAnsi="Times New Roman" w:cs="Times New Roman"/>
          <w:sz w:val="24"/>
          <w:szCs w:val="24"/>
        </w:rPr>
        <w:t>;</w:t>
      </w:r>
    </w:p>
    <w:p w14:paraId="2D7E23FA" w14:textId="77777777" w:rsidR="000420CE" w:rsidRPr="00CA399D" w:rsidRDefault="000420CE" w:rsidP="00CF19AF">
      <w:pPr>
        <w:spacing w:after="0" w:line="240" w:lineRule="auto"/>
        <w:jc w:val="both"/>
        <w:rPr>
          <w:rFonts w:ascii="Times New Roman" w:hAnsi="Times New Roman" w:cs="Times New Roman"/>
          <w:sz w:val="24"/>
          <w:szCs w:val="24"/>
        </w:rPr>
      </w:pPr>
    </w:p>
    <w:p w14:paraId="4C632DB2" w14:textId="7BB2A86E" w:rsidR="008E52AC" w:rsidRPr="00CA399D" w:rsidRDefault="00951053"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5</w:t>
      </w:r>
      <w:r w:rsidR="000420CE" w:rsidRPr="00CA399D">
        <w:rPr>
          <w:rFonts w:ascii="Times New Roman" w:hAnsi="Times New Roman" w:cs="Times New Roman"/>
          <w:b/>
          <w:bCs/>
          <w:sz w:val="24"/>
          <w:szCs w:val="24"/>
        </w:rPr>
        <w:t xml:space="preserve">) </w:t>
      </w:r>
      <w:r w:rsidR="00A367F6" w:rsidRPr="00CA399D">
        <w:rPr>
          <w:rFonts w:ascii="Times New Roman" w:hAnsi="Times New Roman" w:cs="Times New Roman"/>
          <w:sz w:val="24"/>
          <w:szCs w:val="24"/>
        </w:rPr>
        <w:t>paragrahvi 6 lõi</w:t>
      </w:r>
      <w:r w:rsidR="000420CE" w:rsidRPr="00CA399D">
        <w:rPr>
          <w:rFonts w:ascii="Times New Roman" w:hAnsi="Times New Roman" w:cs="Times New Roman"/>
          <w:sz w:val="24"/>
          <w:szCs w:val="24"/>
        </w:rPr>
        <w:t>ked 3</w:t>
      </w:r>
      <w:r w:rsidR="00A367F6" w:rsidRPr="00CA399D">
        <w:rPr>
          <w:rFonts w:ascii="Times New Roman" w:hAnsi="Times New Roman" w:cs="Times New Roman"/>
          <w:sz w:val="24"/>
          <w:szCs w:val="24"/>
        </w:rPr>
        <w:t xml:space="preserve"> </w:t>
      </w:r>
      <w:r w:rsidR="000420CE" w:rsidRPr="00CA399D">
        <w:rPr>
          <w:rFonts w:ascii="Times New Roman" w:hAnsi="Times New Roman" w:cs="Times New Roman"/>
          <w:sz w:val="24"/>
          <w:szCs w:val="24"/>
        </w:rPr>
        <w:t>ja 5 tunnistatakse kehtetuks;</w:t>
      </w:r>
    </w:p>
    <w:p w14:paraId="78D7716D" w14:textId="77777777" w:rsidR="000420CE" w:rsidRPr="00CA399D" w:rsidRDefault="000420CE" w:rsidP="00CF19AF">
      <w:pPr>
        <w:spacing w:after="0" w:line="240" w:lineRule="auto"/>
        <w:jc w:val="both"/>
        <w:rPr>
          <w:rFonts w:ascii="Times New Roman" w:hAnsi="Times New Roman" w:cs="Times New Roman"/>
          <w:sz w:val="24"/>
          <w:szCs w:val="24"/>
        </w:rPr>
      </w:pPr>
    </w:p>
    <w:p w14:paraId="6EB8B1F7" w14:textId="0FF4761E" w:rsidR="00741FC8" w:rsidRPr="00CA399D" w:rsidRDefault="00B1434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6</w:t>
      </w:r>
      <w:r w:rsidR="00741FC8" w:rsidRPr="00CA399D">
        <w:rPr>
          <w:rFonts w:ascii="Times New Roman" w:hAnsi="Times New Roman" w:cs="Times New Roman"/>
          <w:b/>
          <w:bCs/>
          <w:sz w:val="24"/>
          <w:szCs w:val="24"/>
        </w:rPr>
        <w:t>)</w:t>
      </w:r>
      <w:r w:rsidR="00741FC8" w:rsidRPr="00CA399D">
        <w:rPr>
          <w:rFonts w:ascii="Times New Roman" w:hAnsi="Times New Roman" w:cs="Times New Roman"/>
          <w:sz w:val="24"/>
          <w:szCs w:val="24"/>
        </w:rPr>
        <w:t xml:space="preserve"> </w:t>
      </w:r>
      <w:r w:rsidR="006617A0" w:rsidRPr="00CA399D">
        <w:rPr>
          <w:rFonts w:ascii="Times New Roman" w:hAnsi="Times New Roman" w:cs="Times New Roman"/>
          <w:sz w:val="24"/>
          <w:szCs w:val="24"/>
        </w:rPr>
        <w:t>seadust täiendatakse §-dega</w:t>
      </w:r>
      <w:r w:rsidR="00741FC8" w:rsidRPr="00CA399D">
        <w:rPr>
          <w:rFonts w:ascii="Times New Roman" w:hAnsi="Times New Roman" w:cs="Times New Roman"/>
          <w:sz w:val="24"/>
          <w:szCs w:val="24"/>
        </w:rPr>
        <w:t xml:space="preserve"> 6</w:t>
      </w:r>
      <w:r w:rsidR="00E42248" w:rsidRPr="00CA399D">
        <w:rPr>
          <w:rFonts w:ascii="Times New Roman" w:hAnsi="Times New Roman" w:cs="Times New Roman"/>
          <w:sz w:val="24"/>
          <w:szCs w:val="24"/>
          <w:vertAlign w:val="superscript"/>
        </w:rPr>
        <w:t>1</w:t>
      </w:r>
      <w:r w:rsidR="006617A0" w:rsidRPr="00CA399D">
        <w:rPr>
          <w:rFonts w:ascii="Times New Roman" w:hAnsi="Times New Roman" w:cs="Times New Roman"/>
          <w:sz w:val="24"/>
          <w:szCs w:val="24"/>
        </w:rPr>
        <w:t xml:space="preserve"> ja 6</w:t>
      </w:r>
      <w:r w:rsidR="00E42248" w:rsidRPr="00CA399D">
        <w:rPr>
          <w:rFonts w:ascii="Times New Roman" w:hAnsi="Times New Roman" w:cs="Times New Roman"/>
          <w:sz w:val="24"/>
          <w:szCs w:val="24"/>
          <w:vertAlign w:val="superscript"/>
        </w:rPr>
        <w:t>2</w:t>
      </w:r>
      <w:r w:rsidR="006617A0" w:rsidRPr="00CA399D">
        <w:rPr>
          <w:rFonts w:ascii="Times New Roman" w:hAnsi="Times New Roman" w:cs="Times New Roman"/>
          <w:sz w:val="24"/>
          <w:szCs w:val="24"/>
        </w:rPr>
        <w:t xml:space="preserve"> </w:t>
      </w:r>
      <w:r w:rsidR="00741FC8" w:rsidRPr="00CA399D">
        <w:rPr>
          <w:rFonts w:ascii="Times New Roman" w:hAnsi="Times New Roman" w:cs="Times New Roman"/>
          <w:sz w:val="24"/>
          <w:szCs w:val="24"/>
        </w:rPr>
        <w:t>järgmises sõnastuses:</w:t>
      </w:r>
    </w:p>
    <w:p w14:paraId="5E58831B" w14:textId="32239D27" w:rsidR="006617A0" w:rsidRPr="00CA399D" w:rsidRDefault="006617A0" w:rsidP="00CF19AF">
      <w:pPr>
        <w:spacing w:after="0" w:line="240" w:lineRule="auto"/>
        <w:jc w:val="both"/>
        <w:rPr>
          <w:rFonts w:ascii="Times New Roman" w:hAnsi="Times New Roman" w:cs="Times New Roman"/>
          <w:b/>
          <w:bCs/>
          <w:sz w:val="24"/>
          <w:szCs w:val="24"/>
        </w:rPr>
      </w:pPr>
      <w:r w:rsidRPr="00CA399D">
        <w:rPr>
          <w:rFonts w:ascii="Times New Roman" w:hAnsi="Times New Roman" w:cs="Times New Roman"/>
          <w:sz w:val="24"/>
          <w:szCs w:val="24"/>
        </w:rPr>
        <w:t>„</w:t>
      </w:r>
      <w:r w:rsidRPr="00CA399D">
        <w:rPr>
          <w:rFonts w:ascii="Times New Roman" w:hAnsi="Times New Roman" w:cs="Times New Roman"/>
          <w:b/>
          <w:bCs/>
          <w:sz w:val="24"/>
          <w:szCs w:val="24"/>
        </w:rPr>
        <w:t>§ 6</w:t>
      </w:r>
      <w:r w:rsidRPr="00CA399D">
        <w:rPr>
          <w:rFonts w:ascii="Times New Roman" w:hAnsi="Times New Roman" w:cs="Times New Roman"/>
          <w:b/>
          <w:bCs/>
          <w:sz w:val="24"/>
          <w:szCs w:val="24"/>
          <w:vertAlign w:val="superscript"/>
        </w:rPr>
        <w:t>1</w:t>
      </w:r>
      <w:r w:rsidRPr="00CA399D">
        <w:rPr>
          <w:rFonts w:ascii="Times New Roman" w:hAnsi="Times New Roman" w:cs="Times New Roman"/>
          <w:b/>
          <w:bCs/>
          <w:sz w:val="24"/>
          <w:szCs w:val="24"/>
        </w:rPr>
        <w:t>. Õigus baasmääras töötuskindlustushüvitisele</w:t>
      </w:r>
    </w:p>
    <w:p w14:paraId="707206D8" w14:textId="77777777" w:rsidR="00F07ECD" w:rsidRPr="00CA399D" w:rsidRDefault="00F07ECD" w:rsidP="00CF19AF">
      <w:pPr>
        <w:spacing w:after="0" w:line="240" w:lineRule="auto"/>
        <w:jc w:val="both"/>
        <w:rPr>
          <w:rFonts w:ascii="Times New Roman" w:hAnsi="Times New Roman" w:cs="Times New Roman"/>
          <w:sz w:val="24"/>
          <w:szCs w:val="24"/>
        </w:rPr>
      </w:pPr>
    </w:p>
    <w:p w14:paraId="04AA8126" w14:textId="77777777" w:rsidR="006617A0" w:rsidRPr="00CA399D" w:rsidRDefault="006617A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(1) Õigus baasmääras töötuskindlustushüvitisele on kindlustatul:</w:t>
      </w:r>
    </w:p>
    <w:p w14:paraId="1C293638" w14:textId="2B3F4FA1" w:rsidR="006617A0" w:rsidRPr="00CA399D" w:rsidRDefault="006617A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1) kes on töötuna arvele võetud </w:t>
      </w:r>
      <w:r w:rsidR="008872DE" w:rsidRPr="00CA399D">
        <w:rPr>
          <w:rFonts w:ascii="Times New Roman" w:hAnsi="Times New Roman" w:cs="Times New Roman"/>
          <w:sz w:val="24"/>
          <w:szCs w:val="24"/>
        </w:rPr>
        <w:t>tööturumeetmete seaduse § 8</w:t>
      </w:r>
      <w:r w:rsidRPr="00CA399D">
        <w:rPr>
          <w:rFonts w:ascii="Times New Roman" w:hAnsi="Times New Roman" w:cs="Times New Roman"/>
          <w:sz w:val="24"/>
          <w:szCs w:val="24"/>
        </w:rPr>
        <w:t xml:space="preserve"> kohaselt ja</w:t>
      </w:r>
    </w:p>
    <w:p w14:paraId="7411CAA6" w14:textId="64AC6D7B" w:rsidR="006617A0" w:rsidRPr="00CA399D" w:rsidRDefault="006617A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2) kellel on töötuskindlustusstaaži vähemalt </w:t>
      </w:r>
      <w:r w:rsidR="00AC2C57" w:rsidRPr="00CA399D">
        <w:rPr>
          <w:rFonts w:ascii="Times New Roman" w:hAnsi="Times New Roman" w:cs="Times New Roman"/>
          <w:sz w:val="24"/>
          <w:szCs w:val="24"/>
        </w:rPr>
        <w:t>kuus</w:t>
      </w:r>
      <w:r w:rsidRPr="00CA399D">
        <w:rPr>
          <w:rFonts w:ascii="Times New Roman" w:hAnsi="Times New Roman" w:cs="Times New Roman"/>
          <w:sz w:val="24"/>
          <w:szCs w:val="24"/>
        </w:rPr>
        <w:t xml:space="preserve"> kuud töötuna arvelevõtmisele eelnenud 36 kuu jooksul.</w:t>
      </w:r>
    </w:p>
    <w:p w14:paraId="69982702" w14:textId="77777777" w:rsidR="006617A0" w:rsidRPr="00CA399D" w:rsidRDefault="006617A0" w:rsidP="00CF19AF">
      <w:pPr>
        <w:spacing w:after="0" w:line="240" w:lineRule="auto"/>
        <w:jc w:val="both"/>
        <w:rPr>
          <w:rFonts w:ascii="Times New Roman" w:hAnsi="Times New Roman" w:cs="Times New Roman"/>
          <w:sz w:val="24"/>
          <w:szCs w:val="24"/>
        </w:rPr>
      </w:pPr>
    </w:p>
    <w:p w14:paraId="79954077" w14:textId="5025150E" w:rsidR="00AB6ED8" w:rsidRPr="00CA399D" w:rsidRDefault="006617A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(2) Baasmääras töötuskindlustushüvitisele ei ole õigust kindlustatul, kellel on õigus sissetuleku</w:t>
      </w:r>
      <w:r w:rsidR="00346900" w:rsidRPr="00CA399D">
        <w:rPr>
          <w:rFonts w:ascii="Times New Roman" w:hAnsi="Times New Roman" w:cs="Times New Roman"/>
          <w:sz w:val="24"/>
          <w:szCs w:val="24"/>
        </w:rPr>
        <w:t>põhise</w:t>
      </w:r>
      <w:r w:rsidRPr="00CA399D">
        <w:rPr>
          <w:rFonts w:ascii="Times New Roman" w:hAnsi="Times New Roman" w:cs="Times New Roman"/>
          <w:sz w:val="24"/>
          <w:szCs w:val="24"/>
        </w:rPr>
        <w:t>le töötuskindlustushüvitisele</w:t>
      </w:r>
      <w:r w:rsidR="0083796F" w:rsidRPr="00CA399D">
        <w:rPr>
          <w:rFonts w:ascii="Times New Roman" w:hAnsi="Times New Roman" w:cs="Times New Roman"/>
          <w:sz w:val="24"/>
          <w:szCs w:val="24"/>
        </w:rPr>
        <w:t>, välja arvatud käesoleva</w:t>
      </w:r>
      <w:r w:rsidR="00E96013" w:rsidRPr="00CA399D">
        <w:rPr>
          <w:rFonts w:ascii="Times New Roman" w:hAnsi="Times New Roman" w:cs="Times New Roman"/>
          <w:sz w:val="24"/>
          <w:szCs w:val="24"/>
          <w:vertAlign w:val="superscript"/>
        </w:rPr>
        <w:t xml:space="preserve"> </w:t>
      </w:r>
      <w:r w:rsidR="00E96013" w:rsidRPr="00CA399D">
        <w:rPr>
          <w:rFonts w:ascii="Times New Roman" w:hAnsi="Times New Roman" w:cs="Times New Roman"/>
          <w:sz w:val="24"/>
          <w:szCs w:val="24"/>
        </w:rPr>
        <w:t>paragrahvi</w:t>
      </w:r>
      <w:r w:rsidR="0083796F" w:rsidRPr="00CA399D">
        <w:rPr>
          <w:rFonts w:ascii="Times New Roman" w:hAnsi="Times New Roman" w:cs="Times New Roman"/>
          <w:sz w:val="24"/>
          <w:szCs w:val="24"/>
        </w:rPr>
        <w:t xml:space="preserve"> lõikes </w:t>
      </w:r>
      <w:r w:rsidR="00E96013" w:rsidRPr="00CA399D">
        <w:rPr>
          <w:rFonts w:ascii="Times New Roman" w:hAnsi="Times New Roman" w:cs="Times New Roman"/>
          <w:sz w:val="24"/>
          <w:szCs w:val="24"/>
        </w:rPr>
        <w:t>4</w:t>
      </w:r>
      <w:r w:rsidR="0083796F" w:rsidRPr="00CA399D">
        <w:rPr>
          <w:rFonts w:ascii="Times New Roman" w:hAnsi="Times New Roman" w:cs="Times New Roman"/>
          <w:sz w:val="24"/>
          <w:szCs w:val="24"/>
        </w:rPr>
        <w:t xml:space="preserve"> sätestatud juhul</w:t>
      </w:r>
      <w:r w:rsidRPr="00CA399D">
        <w:rPr>
          <w:rFonts w:ascii="Times New Roman" w:hAnsi="Times New Roman" w:cs="Times New Roman"/>
          <w:sz w:val="24"/>
          <w:szCs w:val="24"/>
        </w:rPr>
        <w:t>.</w:t>
      </w:r>
    </w:p>
    <w:p w14:paraId="70D66A7A" w14:textId="77777777" w:rsidR="00F07ECD" w:rsidRPr="00CA399D" w:rsidRDefault="00F07ECD" w:rsidP="00CF19AF">
      <w:pPr>
        <w:spacing w:after="0" w:line="240" w:lineRule="auto"/>
        <w:jc w:val="both"/>
        <w:rPr>
          <w:rFonts w:ascii="Times New Roman" w:hAnsi="Times New Roman" w:cs="Times New Roman"/>
          <w:sz w:val="24"/>
          <w:szCs w:val="24"/>
        </w:rPr>
      </w:pPr>
    </w:p>
    <w:p w14:paraId="08DB1DBA" w14:textId="5CB2AF4A" w:rsidR="006617A0" w:rsidRPr="00CA399D" w:rsidRDefault="006617A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(3) Kindlustatul ei teki õigust baasmääras töötuskindlustushüvitisele tööturumeetmete seaduse §-s 11 sätestatud ajutise töötamise alusel.</w:t>
      </w:r>
    </w:p>
    <w:p w14:paraId="391151E1" w14:textId="77777777" w:rsidR="00A12B65" w:rsidRPr="00CA399D" w:rsidRDefault="00A12B65" w:rsidP="00CF19AF">
      <w:pPr>
        <w:spacing w:after="0" w:line="240" w:lineRule="auto"/>
        <w:jc w:val="both"/>
        <w:rPr>
          <w:rFonts w:ascii="Times New Roman" w:hAnsi="Times New Roman" w:cs="Times New Roman"/>
          <w:sz w:val="24"/>
          <w:szCs w:val="24"/>
        </w:rPr>
      </w:pPr>
    </w:p>
    <w:p w14:paraId="475BC613" w14:textId="499094C4" w:rsidR="00A12B65" w:rsidRPr="00CA399D" w:rsidRDefault="00A12B65" w:rsidP="00CF19AF">
      <w:pPr>
        <w:spacing w:after="0" w:line="240" w:lineRule="auto"/>
        <w:jc w:val="both"/>
        <w:rPr>
          <w:rFonts w:ascii="Times New Roman" w:hAnsi="Times New Roman" w:cs="Times New Roman"/>
          <w:b/>
          <w:bCs/>
          <w:sz w:val="24"/>
          <w:szCs w:val="24"/>
        </w:rPr>
      </w:pPr>
      <w:r w:rsidRPr="00CA399D">
        <w:rPr>
          <w:rFonts w:ascii="Times New Roman" w:hAnsi="Times New Roman" w:cs="Times New Roman"/>
          <w:sz w:val="24"/>
          <w:szCs w:val="24"/>
          <w:lang w:eastAsia="et-EE"/>
        </w:rPr>
        <w:t>(4) Kindlustatul, kellele jätkati käesoleva seaduse § 8</w:t>
      </w:r>
      <w:r w:rsidRPr="00CA399D">
        <w:rPr>
          <w:rFonts w:ascii="Times New Roman" w:hAnsi="Times New Roman" w:cs="Times New Roman"/>
          <w:sz w:val="24"/>
          <w:szCs w:val="24"/>
          <w:vertAlign w:val="superscript"/>
          <w:lang w:eastAsia="et-EE"/>
        </w:rPr>
        <w:t>2</w:t>
      </w:r>
      <w:r w:rsidRPr="00CA399D">
        <w:rPr>
          <w:rFonts w:ascii="Times New Roman" w:hAnsi="Times New Roman" w:cs="Times New Roman"/>
          <w:sz w:val="24"/>
          <w:szCs w:val="24"/>
          <w:lang w:eastAsia="et-EE"/>
        </w:rPr>
        <w:t xml:space="preserve"> alusel </w:t>
      </w:r>
      <w:r w:rsidR="009D1FDA" w:rsidRPr="00CA399D">
        <w:rPr>
          <w:rFonts w:ascii="Times New Roman" w:hAnsi="Times New Roman" w:cs="Times New Roman"/>
          <w:sz w:val="24"/>
          <w:szCs w:val="24"/>
          <w:lang w:eastAsia="et-EE"/>
        </w:rPr>
        <w:t xml:space="preserve">sissetulekupõhise </w:t>
      </w:r>
      <w:r w:rsidRPr="00CA399D">
        <w:rPr>
          <w:rFonts w:ascii="Times New Roman" w:hAnsi="Times New Roman" w:cs="Times New Roman"/>
          <w:sz w:val="24"/>
          <w:szCs w:val="24"/>
          <w:lang w:eastAsia="et-EE"/>
        </w:rPr>
        <w:t xml:space="preserve">töötuskindlustushüvitise maksmist, on õigus baasmääras töötuskindlustushüvitisele vahetult pärast jätkatud </w:t>
      </w:r>
      <w:r w:rsidR="009D1FDA" w:rsidRPr="00CA399D">
        <w:rPr>
          <w:rFonts w:ascii="Times New Roman" w:hAnsi="Times New Roman" w:cs="Times New Roman"/>
          <w:sz w:val="24"/>
          <w:szCs w:val="24"/>
          <w:lang w:eastAsia="et-EE"/>
        </w:rPr>
        <w:t xml:space="preserve">sissetulekupõhise </w:t>
      </w:r>
      <w:r w:rsidRPr="00CA399D">
        <w:rPr>
          <w:rFonts w:ascii="Times New Roman" w:hAnsi="Times New Roman" w:cs="Times New Roman"/>
          <w:sz w:val="24"/>
          <w:szCs w:val="24"/>
          <w:lang w:eastAsia="et-EE"/>
        </w:rPr>
        <w:t xml:space="preserve">töötuskindlustushüvitise </w:t>
      </w:r>
      <w:r w:rsidR="00944F34" w:rsidRPr="00CA399D">
        <w:rPr>
          <w:rFonts w:ascii="Times New Roman" w:hAnsi="Times New Roman" w:cs="Times New Roman"/>
          <w:sz w:val="24"/>
          <w:szCs w:val="24"/>
          <w:lang w:eastAsia="et-EE"/>
        </w:rPr>
        <w:t xml:space="preserve">perioodi </w:t>
      </w:r>
      <w:r w:rsidRPr="00CA399D">
        <w:rPr>
          <w:rFonts w:ascii="Times New Roman" w:hAnsi="Times New Roman" w:cs="Times New Roman"/>
          <w:sz w:val="24"/>
          <w:szCs w:val="24"/>
          <w:lang w:eastAsia="et-EE"/>
        </w:rPr>
        <w:t>lõppemist</w:t>
      </w:r>
      <w:r w:rsidR="00167811">
        <w:rPr>
          <w:rFonts w:ascii="Times New Roman" w:hAnsi="Times New Roman" w:cs="Times New Roman"/>
          <w:sz w:val="24"/>
          <w:szCs w:val="24"/>
          <w:lang w:eastAsia="et-EE"/>
        </w:rPr>
        <w:t xml:space="preserve">, kui täidetud on kõik </w:t>
      </w:r>
      <w:del w:id="0" w:author="Aili Sandre" w:date="2024-07-04T14:50:00Z">
        <w:r w:rsidR="00167811" w:rsidDel="00F63908">
          <w:rPr>
            <w:rFonts w:ascii="Times New Roman" w:hAnsi="Times New Roman" w:cs="Times New Roman"/>
            <w:sz w:val="24"/>
            <w:szCs w:val="24"/>
            <w:lang w:eastAsia="et-EE"/>
          </w:rPr>
          <w:delText>alljärgnevad</w:delText>
        </w:r>
        <w:r w:rsidR="00DD4FAD" w:rsidRPr="00CA399D" w:rsidDel="00F63908">
          <w:rPr>
            <w:rFonts w:ascii="Times New Roman" w:hAnsi="Times New Roman" w:cs="Times New Roman"/>
            <w:sz w:val="24"/>
            <w:szCs w:val="24"/>
            <w:lang w:eastAsia="et-EE"/>
          </w:rPr>
          <w:delText xml:space="preserve"> </w:delText>
        </w:r>
      </w:del>
      <w:ins w:id="1" w:author="Aili Sandre" w:date="2024-07-04T14:50:00Z">
        <w:r w:rsidR="00F63908">
          <w:rPr>
            <w:rFonts w:ascii="Times New Roman" w:hAnsi="Times New Roman" w:cs="Times New Roman"/>
            <w:sz w:val="24"/>
            <w:szCs w:val="24"/>
            <w:lang w:eastAsia="et-EE"/>
          </w:rPr>
          <w:t>järgmis</w:t>
        </w:r>
      </w:ins>
      <w:ins w:id="2" w:author="Aili Sandre" w:date="2024-07-04T14:51:00Z">
        <w:r w:rsidR="00F63908">
          <w:rPr>
            <w:rFonts w:ascii="Times New Roman" w:hAnsi="Times New Roman" w:cs="Times New Roman"/>
            <w:sz w:val="24"/>
            <w:szCs w:val="24"/>
            <w:lang w:eastAsia="et-EE"/>
          </w:rPr>
          <w:t>ed</w:t>
        </w:r>
      </w:ins>
      <w:ins w:id="3" w:author="Aili Sandre" w:date="2024-07-04T14:50:00Z">
        <w:r w:rsidR="00F63908" w:rsidRPr="00CA399D">
          <w:rPr>
            <w:rFonts w:ascii="Times New Roman" w:hAnsi="Times New Roman" w:cs="Times New Roman"/>
            <w:sz w:val="24"/>
            <w:szCs w:val="24"/>
            <w:lang w:eastAsia="et-EE"/>
          </w:rPr>
          <w:t xml:space="preserve"> </w:t>
        </w:r>
      </w:ins>
      <w:commentRangeStart w:id="4"/>
      <w:r w:rsidR="00DD4FAD" w:rsidRPr="00CA399D">
        <w:rPr>
          <w:rFonts w:ascii="Times New Roman" w:hAnsi="Times New Roman" w:cs="Times New Roman"/>
          <w:sz w:val="24"/>
          <w:szCs w:val="24"/>
          <w:lang w:eastAsia="et-EE"/>
        </w:rPr>
        <w:t>tingimus</w:t>
      </w:r>
      <w:r w:rsidR="00167811">
        <w:rPr>
          <w:rFonts w:ascii="Times New Roman" w:hAnsi="Times New Roman" w:cs="Times New Roman"/>
          <w:sz w:val="24"/>
          <w:szCs w:val="24"/>
          <w:lang w:eastAsia="et-EE"/>
        </w:rPr>
        <w:t>ed</w:t>
      </w:r>
      <w:commentRangeEnd w:id="4"/>
      <w:r w:rsidR="000B11E2">
        <w:rPr>
          <w:rStyle w:val="Kommentaariviide"/>
        </w:rPr>
        <w:commentReference w:id="4"/>
      </w:r>
      <w:r w:rsidR="00167811">
        <w:rPr>
          <w:rFonts w:ascii="Times New Roman" w:hAnsi="Times New Roman" w:cs="Times New Roman"/>
          <w:sz w:val="24"/>
          <w:szCs w:val="24"/>
          <w:lang w:eastAsia="et-EE"/>
        </w:rPr>
        <w:t>:</w:t>
      </w:r>
    </w:p>
    <w:p w14:paraId="26CA997A" w14:textId="37F53787" w:rsidR="00A12B65" w:rsidRPr="00CA399D" w:rsidRDefault="00A12B65" w:rsidP="00CF19AF">
      <w:pPr>
        <w:spacing w:after="0" w:line="240" w:lineRule="auto"/>
        <w:jc w:val="both"/>
        <w:rPr>
          <w:rFonts w:ascii="Times New Roman" w:hAnsi="Times New Roman" w:cs="Times New Roman"/>
          <w:sz w:val="24"/>
          <w:szCs w:val="24"/>
          <w:lang w:eastAsia="et-EE"/>
        </w:rPr>
      </w:pPr>
      <w:r w:rsidRPr="00CA399D">
        <w:rPr>
          <w:rFonts w:ascii="Times New Roman" w:hAnsi="Times New Roman" w:cs="Times New Roman"/>
          <w:sz w:val="24"/>
          <w:szCs w:val="24"/>
          <w:lang w:eastAsia="et-EE"/>
        </w:rPr>
        <w:t xml:space="preserve">1) </w:t>
      </w:r>
      <w:r w:rsidR="00E96013" w:rsidRPr="00CA399D">
        <w:rPr>
          <w:rFonts w:ascii="Times New Roman" w:hAnsi="Times New Roman" w:cs="Times New Roman"/>
          <w:sz w:val="24"/>
          <w:szCs w:val="24"/>
          <w:lang w:eastAsia="et-EE"/>
        </w:rPr>
        <w:t xml:space="preserve">kindlustatu on </w:t>
      </w:r>
      <w:r w:rsidRPr="00CA399D">
        <w:rPr>
          <w:rFonts w:ascii="Times New Roman" w:hAnsi="Times New Roman" w:cs="Times New Roman"/>
          <w:sz w:val="24"/>
          <w:szCs w:val="24"/>
          <w:lang w:eastAsia="et-EE"/>
        </w:rPr>
        <w:t xml:space="preserve">jätkatud </w:t>
      </w:r>
      <w:r w:rsidR="009D1FDA" w:rsidRPr="00CA399D">
        <w:rPr>
          <w:rFonts w:ascii="Times New Roman" w:hAnsi="Times New Roman" w:cs="Times New Roman"/>
          <w:sz w:val="24"/>
          <w:szCs w:val="24"/>
          <w:lang w:eastAsia="et-EE"/>
        </w:rPr>
        <w:t xml:space="preserve">sissetulekupõhise </w:t>
      </w:r>
      <w:r w:rsidRPr="00CA399D">
        <w:rPr>
          <w:rFonts w:ascii="Times New Roman" w:hAnsi="Times New Roman" w:cs="Times New Roman"/>
          <w:sz w:val="24"/>
          <w:szCs w:val="24"/>
          <w:lang w:eastAsia="et-EE"/>
        </w:rPr>
        <w:t xml:space="preserve">töötuskindlustushüvitise </w:t>
      </w:r>
      <w:r w:rsidR="00944F34" w:rsidRPr="00CA399D">
        <w:rPr>
          <w:rFonts w:ascii="Times New Roman" w:hAnsi="Times New Roman" w:cs="Times New Roman"/>
          <w:sz w:val="24"/>
          <w:szCs w:val="24"/>
          <w:lang w:eastAsia="et-EE"/>
        </w:rPr>
        <w:t xml:space="preserve">perioodi </w:t>
      </w:r>
      <w:r w:rsidRPr="00CA399D">
        <w:rPr>
          <w:rFonts w:ascii="Times New Roman" w:hAnsi="Times New Roman" w:cs="Times New Roman"/>
          <w:sz w:val="24"/>
          <w:szCs w:val="24"/>
          <w:lang w:eastAsia="et-EE"/>
        </w:rPr>
        <w:t>lõppemise päevale järgneval päeval jätkuvalt töötuna arvel;</w:t>
      </w:r>
      <w:r w:rsidR="00DD4FAD" w:rsidRPr="00CA399D">
        <w:rPr>
          <w:rFonts w:ascii="Times New Roman" w:hAnsi="Times New Roman" w:cs="Times New Roman"/>
          <w:sz w:val="24"/>
          <w:szCs w:val="24"/>
          <w:lang w:eastAsia="et-EE"/>
        </w:rPr>
        <w:t xml:space="preserve"> </w:t>
      </w:r>
    </w:p>
    <w:p w14:paraId="456E973D" w14:textId="4E71AA09" w:rsidR="00A12B65" w:rsidRPr="00CA399D" w:rsidRDefault="00A12B65" w:rsidP="00CF19AF">
      <w:pPr>
        <w:spacing w:after="0" w:line="240" w:lineRule="auto"/>
        <w:jc w:val="both"/>
        <w:rPr>
          <w:rFonts w:ascii="Times New Roman" w:hAnsi="Times New Roman" w:cs="Times New Roman"/>
          <w:sz w:val="24"/>
          <w:szCs w:val="24"/>
          <w:lang w:eastAsia="et-EE"/>
        </w:rPr>
      </w:pPr>
      <w:r w:rsidRPr="00CA399D">
        <w:rPr>
          <w:rFonts w:ascii="Times New Roman" w:hAnsi="Times New Roman" w:cs="Times New Roman"/>
          <w:sz w:val="24"/>
          <w:szCs w:val="24"/>
          <w:lang w:eastAsia="et-EE"/>
        </w:rPr>
        <w:t xml:space="preserve">2) </w:t>
      </w:r>
      <w:r w:rsidR="00C13BC0" w:rsidRPr="00CA399D">
        <w:rPr>
          <w:rFonts w:ascii="Times New Roman" w:hAnsi="Times New Roman" w:cs="Times New Roman"/>
          <w:sz w:val="24"/>
          <w:szCs w:val="24"/>
          <w:lang w:eastAsia="et-EE"/>
        </w:rPr>
        <w:t xml:space="preserve">sissetulekupõhise töötuskindlustushüvitise </w:t>
      </w:r>
      <w:r w:rsidRPr="00CA399D">
        <w:rPr>
          <w:rFonts w:ascii="Times New Roman" w:hAnsi="Times New Roman" w:cs="Times New Roman"/>
          <w:sz w:val="24"/>
          <w:szCs w:val="24"/>
          <w:lang w:eastAsia="et-EE"/>
        </w:rPr>
        <w:t xml:space="preserve">jätkamisele eelnenud 12 kuu jooksul on </w:t>
      </w:r>
      <w:r w:rsidR="009D1FDA" w:rsidRPr="00CA399D">
        <w:rPr>
          <w:rFonts w:ascii="Times New Roman" w:hAnsi="Times New Roman" w:cs="Times New Roman"/>
          <w:sz w:val="24"/>
          <w:szCs w:val="24"/>
          <w:lang w:eastAsia="et-EE"/>
        </w:rPr>
        <w:t xml:space="preserve">kindlustatul </w:t>
      </w:r>
      <w:r w:rsidRPr="00CA399D">
        <w:rPr>
          <w:rFonts w:ascii="Times New Roman" w:hAnsi="Times New Roman" w:cs="Times New Roman"/>
          <w:sz w:val="24"/>
          <w:szCs w:val="24"/>
          <w:lang w:eastAsia="et-EE"/>
        </w:rPr>
        <w:t xml:space="preserve">kogunenud </w:t>
      </w:r>
      <w:r w:rsidR="009D1FDA" w:rsidRPr="00CA399D">
        <w:rPr>
          <w:rFonts w:ascii="Times New Roman" w:hAnsi="Times New Roman" w:cs="Times New Roman"/>
          <w:sz w:val="24"/>
          <w:szCs w:val="24"/>
          <w:lang w:eastAsia="et-EE"/>
        </w:rPr>
        <w:t>töötus</w:t>
      </w:r>
      <w:r w:rsidRPr="00CA399D">
        <w:rPr>
          <w:rFonts w:ascii="Times New Roman" w:hAnsi="Times New Roman" w:cs="Times New Roman"/>
          <w:sz w:val="24"/>
          <w:szCs w:val="24"/>
          <w:lang w:eastAsia="et-EE"/>
        </w:rPr>
        <w:t xml:space="preserve">kindlustusstaaži vähemalt </w:t>
      </w:r>
      <w:r w:rsidR="00AC2C57" w:rsidRPr="00CA399D">
        <w:rPr>
          <w:rFonts w:ascii="Times New Roman" w:hAnsi="Times New Roman" w:cs="Times New Roman"/>
          <w:sz w:val="24"/>
          <w:szCs w:val="24"/>
          <w:lang w:eastAsia="et-EE"/>
        </w:rPr>
        <w:t>kuus</w:t>
      </w:r>
      <w:r w:rsidRPr="00CA399D">
        <w:rPr>
          <w:rFonts w:ascii="Times New Roman" w:hAnsi="Times New Roman" w:cs="Times New Roman"/>
          <w:sz w:val="24"/>
          <w:szCs w:val="24"/>
          <w:lang w:eastAsia="et-EE"/>
        </w:rPr>
        <w:t xml:space="preserve"> kuud;</w:t>
      </w:r>
    </w:p>
    <w:p w14:paraId="3EACE8A9" w14:textId="1C7F7752" w:rsidR="00A12B65" w:rsidRPr="00CA399D" w:rsidRDefault="00A12B65" w:rsidP="00CF19AF">
      <w:pPr>
        <w:spacing w:after="0" w:line="240" w:lineRule="auto"/>
        <w:jc w:val="both"/>
        <w:rPr>
          <w:rFonts w:ascii="Times New Roman" w:hAnsi="Times New Roman" w:cs="Times New Roman"/>
          <w:sz w:val="24"/>
          <w:szCs w:val="24"/>
          <w:lang w:eastAsia="et-EE"/>
        </w:rPr>
      </w:pPr>
      <w:r w:rsidRPr="00CA399D">
        <w:rPr>
          <w:rFonts w:ascii="Times New Roman" w:hAnsi="Times New Roman" w:cs="Times New Roman"/>
          <w:sz w:val="24"/>
          <w:szCs w:val="24"/>
          <w:lang w:eastAsia="et-EE"/>
        </w:rPr>
        <w:t xml:space="preserve">3) jätkatud </w:t>
      </w:r>
      <w:r w:rsidR="009D1FDA" w:rsidRPr="00CA399D">
        <w:rPr>
          <w:rFonts w:ascii="Times New Roman" w:hAnsi="Times New Roman" w:cs="Times New Roman"/>
          <w:sz w:val="24"/>
          <w:szCs w:val="24"/>
          <w:lang w:eastAsia="et-EE"/>
        </w:rPr>
        <w:t xml:space="preserve">sissetulekupõhise </w:t>
      </w:r>
      <w:r w:rsidRPr="00CA399D">
        <w:rPr>
          <w:rFonts w:ascii="Times New Roman" w:hAnsi="Times New Roman" w:cs="Times New Roman"/>
          <w:sz w:val="24"/>
          <w:szCs w:val="24"/>
          <w:lang w:eastAsia="et-EE"/>
        </w:rPr>
        <w:t xml:space="preserve">töötuskindlustushüvitise, sealhulgas käesoleva seaduse § 8 </w:t>
      </w:r>
      <w:r w:rsidR="009D1FDA" w:rsidRPr="00CA399D">
        <w:rPr>
          <w:rFonts w:ascii="Times New Roman" w:hAnsi="Times New Roman" w:cs="Times New Roman"/>
          <w:sz w:val="24"/>
          <w:szCs w:val="24"/>
          <w:lang w:eastAsia="et-EE"/>
        </w:rPr>
        <w:t>lõigete</w:t>
      </w:r>
      <w:r w:rsidRPr="00CA399D">
        <w:rPr>
          <w:rFonts w:ascii="Times New Roman" w:hAnsi="Times New Roman" w:cs="Times New Roman"/>
          <w:sz w:val="24"/>
          <w:szCs w:val="24"/>
          <w:lang w:eastAsia="et-EE"/>
        </w:rPr>
        <w:t xml:space="preserve"> 1</w:t>
      </w:r>
      <w:r w:rsidRPr="00CA399D">
        <w:rPr>
          <w:rFonts w:ascii="Times New Roman" w:hAnsi="Times New Roman" w:cs="Times New Roman"/>
          <w:sz w:val="24"/>
          <w:szCs w:val="24"/>
          <w:vertAlign w:val="superscript"/>
          <w:lang w:eastAsia="et-EE"/>
        </w:rPr>
        <w:t>1</w:t>
      </w:r>
      <w:r w:rsidR="00043523" w:rsidRPr="00CA399D">
        <w:rPr>
          <w:rFonts w:ascii="Times New Roman" w:hAnsi="Times New Roman" w:cs="Times New Roman"/>
          <w:sz w:val="24"/>
          <w:szCs w:val="24"/>
          <w:lang w:eastAsia="et-EE"/>
        </w:rPr>
        <w:t>–</w:t>
      </w:r>
      <w:r w:rsidRPr="00CA399D">
        <w:rPr>
          <w:rFonts w:ascii="Times New Roman" w:hAnsi="Times New Roman" w:cs="Times New Roman"/>
          <w:sz w:val="24"/>
          <w:szCs w:val="24"/>
          <w:lang w:eastAsia="et-EE"/>
        </w:rPr>
        <w:t>1</w:t>
      </w:r>
      <w:r w:rsidRPr="00CA399D">
        <w:rPr>
          <w:rFonts w:ascii="Times New Roman" w:hAnsi="Times New Roman" w:cs="Times New Roman"/>
          <w:sz w:val="24"/>
          <w:szCs w:val="24"/>
          <w:vertAlign w:val="superscript"/>
          <w:lang w:eastAsia="et-EE"/>
        </w:rPr>
        <w:t>4</w:t>
      </w:r>
      <w:r w:rsidRPr="00CA399D">
        <w:rPr>
          <w:rFonts w:ascii="Times New Roman" w:hAnsi="Times New Roman" w:cs="Times New Roman"/>
          <w:sz w:val="24"/>
          <w:szCs w:val="24"/>
          <w:lang w:eastAsia="et-EE"/>
        </w:rPr>
        <w:t xml:space="preserve"> alusel pikenenud </w:t>
      </w:r>
      <w:r w:rsidR="009D1FDA" w:rsidRPr="00CA399D">
        <w:rPr>
          <w:rFonts w:ascii="Times New Roman" w:hAnsi="Times New Roman" w:cs="Times New Roman"/>
          <w:sz w:val="24"/>
          <w:szCs w:val="24"/>
          <w:lang w:eastAsia="et-EE"/>
        </w:rPr>
        <w:t xml:space="preserve">sissetulekupõhise </w:t>
      </w:r>
      <w:r w:rsidRPr="00CA399D">
        <w:rPr>
          <w:rFonts w:ascii="Times New Roman" w:hAnsi="Times New Roman" w:cs="Times New Roman"/>
          <w:sz w:val="24"/>
          <w:szCs w:val="24"/>
          <w:lang w:eastAsia="et-EE"/>
        </w:rPr>
        <w:t>töötuskindlustushüvitise kestus on alla 180 kalendripäeva.</w:t>
      </w:r>
    </w:p>
    <w:p w14:paraId="4095BDF4" w14:textId="77777777" w:rsidR="00F85382" w:rsidRPr="00CA399D" w:rsidRDefault="00F85382" w:rsidP="00CF19AF">
      <w:pPr>
        <w:spacing w:after="0" w:line="240" w:lineRule="auto"/>
        <w:jc w:val="both"/>
        <w:rPr>
          <w:rFonts w:ascii="Times New Roman" w:hAnsi="Times New Roman" w:cs="Times New Roman"/>
          <w:sz w:val="24"/>
          <w:szCs w:val="24"/>
          <w:lang w:eastAsia="et-EE"/>
        </w:rPr>
      </w:pPr>
    </w:p>
    <w:p w14:paraId="143AC2EC" w14:textId="10A01AF8" w:rsidR="00A12B65" w:rsidRPr="00CA399D" w:rsidRDefault="00A12B65" w:rsidP="00CF19AF">
      <w:pPr>
        <w:spacing w:after="0" w:line="240" w:lineRule="auto"/>
        <w:jc w:val="both"/>
        <w:rPr>
          <w:rFonts w:ascii="Times New Roman" w:hAnsi="Times New Roman" w:cs="Times New Roman"/>
          <w:sz w:val="24"/>
          <w:szCs w:val="24"/>
          <w:lang w:eastAsia="et-EE"/>
        </w:rPr>
      </w:pPr>
      <w:r w:rsidRPr="00CA399D">
        <w:rPr>
          <w:rFonts w:ascii="Times New Roman" w:hAnsi="Times New Roman" w:cs="Times New Roman"/>
          <w:sz w:val="24"/>
          <w:szCs w:val="24"/>
          <w:lang w:eastAsia="et-EE"/>
        </w:rPr>
        <w:t xml:space="preserve">(5) Jätkatud </w:t>
      </w:r>
      <w:r w:rsidR="009D1FDA" w:rsidRPr="00CA399D">
        <w:rPr>
          <w:rFonts w:ascii="Times New Roman" w:hAnsi="Times New Roman" w:cs="Times New Roman"/>
          <w:sz w:val="24"/>
          <w:szCs w:val="24"/>
          <w:lang w:eastAsia="et-EE"/>
        </w:rPr>
        <w:t xml:space="preserve">sissetulekupõhise </w:t>
      </w:r>
      <w:r w:rsidRPr="00CA399D">
        <w:rPr>
          <w:rFonts w:ascii="Times New Roman" w:hAnsi="Times New Roman" w:cs="Times New Roman"/>
          <w:sz w:val="24"/>
          <w:szCs w:val="24"/>
          <w:lang w:eastAsia="et-EE"/>
        </w:rPr>
        <w:t xml:space="preserve">töötuskindlustushüvitise ja baasmääras töötuskindlustushüvitise kestus kokku ei </w:t>
      </w:r>
      <w:r w:rsidR="00030927" w:rsidRPr="00CA399D">
        <w:rPr>
          <w:rFonts w:ascii="Times New Roman" w:hAnsi="Times New Roman" w:cs="Times New Roman"/>
          <w:sz w:val="24"/>
          <w:szCs w:val="24"/>
          <w:lang w:eastAsia="et-EE"/>
        </w:rPr>
        <w:t>ületa</w:t>
      </w:r>
      <w:r w:rsidRPr="00CA399D">
        <w:rPr>
          <w:rFonts w:ascii="Times New Roman" w:hAnsi="Times New Roman" w:cs="Times New Roman"/>
          <w:sz w:val="24"/>
          <w:szCs w:val="24"/>
          <w:lang w:eastAsia="et-EE"/>
        </w:rPr>
        <w:t xml:space="preserve"> käesoleva paragrahvi lõikes </w:t>
      </w:r>
      <w:r w:rsidR="00030927" w:rsidRPr="00CA399D">
        <w:rPr>
          <w:rFonts w:ascii="Times New Roman" w:hAnsi="Times New Roman" w:cs="Times New Roman"/>
          <w:sz w:val="24"/>
          <w:szCs w:val="24"/>
          <w:lang w:eastAsia="et-EE"/>
        </w:rPr>
        <w:t>4</w:t>
      </w:r>
      <w:r w:rsidRPr="00CA399D">
        <w:rPr>
          <w:rFonts w:ascii="Times New Roman" w:hAnsi="Times New Roman" w:cs="Times New Roman"/>
          <w:sz w:val="24"/>
          <w:szCs w:val="24"/>
          <w:lang w:eastAsia="et-EE"/>
        </w:rPr>
        <w:t xml:space="preserve"> nimetatud juhul 180 kalendripäeva, välja arvatud käesoleva seaduse </w:t>
      </w:r>
      <w:r w:rsidR="00AC2C57" w:rsidRPr="00CA399D">
        <w:rPr>
          <w:rFonts w:ascii="Times New Roman" w:hAnsi="Times New Roman" w:cs="Times New Roman"/>
          <w:sz w:val="24"/>
          <w:szCs w:val="24"/>
          <w:lang w:eastAsia="et-EE"/>
        </w:rPr>
        <w:t>§</w:t>
      </w:r>
      <w:r w:rsidRPr="00CA399D">
        <w:rPr>
          <w:rFonts w:ascii="Times New Roman" w:hAnsi="Times New Roman" w:cs="Times New Roman"/>
          <w:sz w:val="24"/>
          <w:szCs w:val="24"/>
          <w:lang w:eastAsia="et-EE"/>
        </w:rPr>
        <w:t xml:space="preserve"> </w:t>
      </w:r>
      <w:bookmarkStart w:id="5" w:name="_Hlk160616814"/>
      <w:r w:rsidRPr="00CA399D">
        <w:rPr>
          <w:rFonts w:ascii="Times New Roman" w:hAnsi="Times New Roman" w:cs="Times New Roman"/>
          <w:sz w:val="24"/>
          <w:szCs w:val="24"/>
          <w:lang w:eastAsia="et-EE"/>
        </w:rPr>
        <w:t>8</w:t>
      </w:r>
      <w:r w:rsidRPr="00CA399D">
        <w:rPr>
          <w:rFonts w:ascii="Times New Roman" w:hAnsi="Times New Roman" w:cs="Times New Roman"/>
          <w:sz w:val="24"/>
          <w:szCs w:val="24"/>
          <w:vertAlign w:val="superscript"/>
          <w:lang w:eastAsia="et-EE"/>
        </w:rPr>
        <w:t>1</w:t>
      </w:r>
      <w:r w:rsidRPr="00CA399D">
        <w:rPr>
          <w:rFonts w:ascii="Times New Roman" w:hAnsi="Times New Roman" w:cs="Times New Roman"/>
          <w:sz w:val="24"/>
          <w:szCs w:val="24"/>
          <w:lang w:eastAsia="et-EE"/>
        </w:rPr>
        <w:t xml:space="preserve"> lõikes 2 </w:t>
      </w:r>
      <w:bookmarkEnd w:id="5"/>
      <w:r w:rsidRPr="00CA399D">
        <w:rPr>
          <w:rFonts w:ascii="Times New Roman" w:hAnsi="Times New Roman" w:cs="Times New Roman"/>
          <w:sz w:val="24"/>
          <w:szCs w:val="24"/>
          <w:lang w:eastAsia="et-EE"/>
        </w:rPr>
        <w:t>nimetatud perioodi pikenemisel.</w:t>
      </w:r>
    </w:p>
    <w:p w14:paraId="42CE8EFB" w14:textId="77777777" w:rsidR="00F4662E" w:rsidRPr="00CA399D" w:rsidRDefault="00F4662E" w:rsidP="00CF19AF">
      <w:pPr>
        <w:spacing w:after="0" w:line="240" w:lineRule="auto"/>
        <w:jc w:val="both"/>
        <w:rPr>
          <w:rFonts w:ascii="Times New Roman" w:hAnsi="Times New Roman" w:cs="Times New Roman"/>
          <w:sz w:val="24"/>
          <w:szCs w:val="24"/>
          <w:lang w:eastAsia="et-EE"/>
        </w:rPr>
      </w:pPr>
    </w:p>
    <w:p w14:paraId="45C8E0D8" w14:textId="2B7D09A9" w:rsidR="00F4662E" w:rsidRPr="00CA399D" w:rsidRDefault="00F4662E" w:rsidP="00CF19AF">
      <w:pPr>
        <w:spacing w:after="0" w:line="240" w:lineRule="auto"/>
        <w:jc w:val="both"/>
        <w:rPr>
          <w:rFonts w:ascii="Times New Roman" w:hAnsi="Times New Roman" w:cs="Times New Roman"/>
          <w:sz w:val="24"/>
          <w:szCs w:val="24"/>
          <w:lang w:eastAsia="et-EE"/>
        </w:rPr>
      </w:pPr>
      <w:r w:rsidRPr="00CA399D">
        <w:rPr>
          <w:rFonts w:ascii="Times New Roman" w:hAnsi="Times New Roman" w:cs="Times New Roman"/>
          <w:sz w:val="24"/>
          <w:szCs w:val="24"/>
          <w:lang w:eastAsia="et-EE"/>
        </w:rPr>
        <w:t>(6) Käesoleva seaduse § 6 lõikes 4 sätestatud tingimusi kohaldatakse ka baasmääras töötuskindlustushüvitisele.</w:t>
      </w:r>
    </w:p>
    <w:p w14:paraId="59102868" w14:textId="77777777" w:rsidR="006617A0" w:rsidRPr="00CA399D" w:rsidRDefault="006617A0" w:rsidP="00CF19AF">
      <w:pPr>
        <w:spacing w:after="0" w:line="240" w:lineRule="auto"/>
        <w:jc w:val="both"/>
        <w:rPr>
          <w:rFonts w:ascii="Times New Roman" w:hAnsi="Times New Roman" w:cs="Times New Roman"/>
          <w:sz w:val="24"/>
          <w:szCs w:val="24"/>
        </w:rPr>
      </w:pPr>
    </w:p>
    <w:p w14:paraId="08A96F1F" w14:textId="23255F94" w:rsidR="00B86AD1" w:rsidRPr="00CA399D" w:rsidRDefault="006617A0" w:rsidP="00CF19AF">
      <w:pPr>
        <w:spacing w:after="0" w:line="240" w:lineRule="auto"/>
        <w:jc w:val="both"/>
        <w:rPr>
          <w:rFonts w:ascii="Times New Roman" w:hAnsi="Times New Roman" w:cs="Times New Roman"/>
          <w:b/>
          <w:bCs/>
          <w:sz w:val="24"/>
          <w:szCs w:val="24"/>
        </w:rPr>
      </w:pPr>
      <w:r w:rsidRPr="00CA399D">
        <w:rPr>
          <w:rFonts w:ascii="Times New Roman" w:hAnsi="Times New Roman" w:cs="Times New Roman"/>
          <w:b/>
          <w:bCs/>
          <w:sz w:val="24"/>
          <w:szCs w:val="24"/>
        </w:rPr>
        <w:t>§ 6</w:t>
      </w:r>
      <w:r w:rsidRPr="00CA399D">
        <w:rPr>
          <w:rFonts w:ascii="Times New Roman" w:hAnsi="Times New Roman" w:cs="Times New Roman"/>
          <w:b/>
          <w:bCs/>
          <w:sz w:val="24"/>
          <w:szCs w:val="24"/>
          <w:vertAlign w:val="superscript"/>
        </w:rPr>
        <w:t>2</w:t>
      </w:r>
      <w:r w:rsidRPr="00CA399D">
        <w:rPr>
          <w:rFonts w:ascii="Times New Roman" w:hAnsi="Times New Roman" w:cs="Times New Roman"/>
          <w:b/>
          <w:bCs/>
          <w:sz w:val="24"/>
          <w:szCs w:val="24"/>
        </w:rPr>
        <w:t xml:space="preserve">. Töötuskindlustusstaaži </w:t>
      </w:r>
      <w:r w:rsidR="009015CB" w:rsidRPr="00CA399D">
        <w:rPr>
          <w:rFonts w:ascii="Times New Roman" w:hAnsi="Times New Roman" w:cs="Times New Roman"/>
          <w:b/>
          <w:bCs/>
          <w:sz w:val="24"/>
          <w:szCs w:val="24"/>
        </w:rPr>
        <w:t>referents</w:t>
      </w:r>
      <w:r w:rsidRPr="00CA399D">
        <w:rPr>
          <w:rFonts w:ascii="Times New Roman" w:hAnsi="Times New Roman" w:cs="Times New Roman"/>
          <w:b/>
          <w:bCs/>
          <w:sz w:val="24"/>
          <w:szCs w:val="24"/>
        </w:rPr>
        <w:t>perioodi pikendamine</w:t>
      </w:r>
    </w:p>
    <w:p w14:paraId="09663824" w14:textId="77777777" w:rsidR="00F07ECD" w:rsidRPr="00CA399D" w:rsidRDefault="00F07ECD" w:rsidP="00E60CE5">
      <w:pPr>
        <w:pStyle w:val="Vahedeta"/>
        <w:jc w:val="both"/>
        <w:rPr>
          <w:rFonts w:ascii="Times New Roman" w:hAnsi="Times New Roman"/>
          <w:sz w:val="24"/>
          <w:szCs w:val="24"/>
        </w:rPr>
      </w:pPr>
    </w:p>
    <w:p w14:paraId="5A20AE51" w14:textId="3AF99ECB" w:rsidR="008E52AC" w:rsidRPr="00CA399D" w:rsidRDefault="00F85382" w:rsidP="00E60CE5">
      <w:pPr>
        <w:pStyle w:val="Vahedeta"/>
        <w:jc w:val="both"/>
        <w:rPr>
          <w:rFonts w:ascii="Times New Roman" w:hAnsi="Times New Roman"/>
          <w:sz w:val="24"/>
          <w:szCs w:val="24"/>
        </w:rPr>
      </w:pPr>
      <w:r w:rsidRPr="00CA399D">
        <w:rPr>
          <w:rFonts w:ascii="Times New Roman" w:hAnsi="Times New Roman"/>
          <w:sz w:val="24"/>
          <w:szCs w:val="24"/>
        </w:rPr>
        <w:t xml:space="preserve">(1) </w:t>
      </w:r>
      <w:r w:rsidR="006617A0" w:rsidRPr="00CA399D">
        <w:rPr>
          <w:rFonts w:ascii="Times New Roman" w:hAnsi="Times New Roman"/>
          <w:sz w:val="24"/>
          <w:szCs w:val="24"/>
        </w:rPr>
        <w:t xml:space="preserve">Kindlustatul, kes kasutas käesoleva seaduse § 6 lõike 1 punktis 2 </w:t>
      </w:r>
      <w:r w:rsidR="00F51977" w:rsidRPr="00CA399D">
        <w:rPr>
          <w:rFonts w:ascii="Times New Roman" w:hAnsi="Times New Roman"/>
          <w:sz w:val="24"/>
          <w:szCs w:val="24"/>
        </w:rPr>
        <w:t xml:space="preserve">või </w:t>
      </w:r>
      <w:r w:rsidR="006617A0" w:rsidRPr="00CA399D">
        <w:rPr>
          <w:rFonts w:ascii="Times New Roman" w:hAnsi="Times New Roman"/>
          <w:sz w:val="24"/>
          <w:szCs w:val="24"/>
        </w:rPr>
        <w:t>§ 6</w:t>
      </w:r>
      <w:r w:rsidR="006617A0" w:rsidRPr="00CA399D">
        <w:rPr>
          <w:rFonts w:ascii="Times New Roman" w:hAnsi="Times New Roman"/>
          <w:sz w:val="24"/>
          <w:szCs w:val="24"/>
          <w:vertAlign w:val="superscript"/>
        </w:rPr>
        <w:t>1</w:t>
      </w:r>
      <w:r w:rsidR="006617A0" w:rsidRPr="00CA399D">
        <w:rPr>
          <w:rFonts w:ascii="Times New Roman" w:hAnsi="Times New Roman"/>
          <w:sz w:val="24"/>
          <w:szCs w:val="24"/>
        </w:rPr>
        <w:t xml:space="preserve"> lõike 1 punktis 2 nimetatud </w:t>
      </w:r>
      <w:r w:rsidR="00B90343" w:rsidRPr="00CA399D">
        <w:rPr>
          <w:rFonts w:ascii="Times New Roman" w:hAnsi="Times New Roman"/>
          <w:sz w:val="24"/>
          <w:szCs w:val="24"/>
        </w:rPr>
        <w:t>36-</w:t>
      </w:r>
      <w:r w:rsidR="006617A0" w:rsidRPr="00CA399D">
        <w:rPr>
          <w:rFonts w:ascii="Times New Roman" w:hAnsi="Times New Roman"/>
          <w:sz w:val="24"/>
          <w:szCs w:val="24"/>
        </w:rPr>
        <w:t>kuu</w:t>
      </w:r>
      <w:r w:rsidR="00EE0D37" w:rsidRPr="00CA399D">
        <w:rPr>
          <w:rFonts w:ascii="Times New Roman" w:hAnsi="Times New Roman"/>
          <w:sz w:val="24"/>
          <w:szCs w:val="24"/>
        </w:rPr>
        <w:t xml:space="preserve">lise </w:t>
      </w:r>
      <w:commentRangeStart w:id="6"/>
      <w:r w:rsidR="00EE0D37" w:rsidRPr="00CA399D">
        <w:rPr>
          <w:rFonts w:ascii="Times New Roman" w:hAnsi="Times New Roman"/>
          <w:sz w:val="24"/>
          <w:szCs w:val="24"/>
        </w:rPr>
        <w:t>referentsperioodi</w:t>
      </w:r>
      <w:r w:rsidR="006617A0" w:rsidRPr="00CA399D">
        <w:rPr>
          <w:rFonts w:ascii="Times New Roman" w:hAnsi="Times New Roman"/>
          <w:sz w:val="24"/>
          <w:szCs w:val="24"/>
        </w:rPr>
        <w:t xml:space="preserve"> </w:t>
      </w:r>
      <w:commentRangeEnd w:id="6"/>
      <w:r w:rsidR="000F224E">
        <w:rPr>
          <w:rStyle w:val="Kommentaariviide"/>
          <w:rFonts w:asciiTheme="minorHAnsi" w:eastAsiaTheme="minorHAnsi" w:hAnsiTheme="minorHAnsi" w:cstheme="minorBidi"/>
          <w:lang w:eastAsia="en-US"/>
        </w:rPr>
        <w:commentReference w:id="6"/>
      </w:r>
      <w:r w:rsidR="006617A0" w:rsidRPr="00CA399D">
        <w:rPr>
          <w:rFonts w:ascii="Times New Roman" w:hAnsi="Times New Roman"/>
          <w:sz w:val="24"/>
          <w:szCs w:val="24"/>
        </w:rPr>
        <w:t xml:space="preserve">jooksul emapuhkust, isapuhkust, lapsendajapuhkust või vanemapuhkust, pikendatakse 36-kuulist perioodi puhkusel oldud aja võrra, kui sama aja kohta puuduvad </w:t>
      </w:r>
      <w:r w:rsidR="007F0013" w:rsidRPr="00CA399D">
        <w:rPr>
          <w:rFonts w:ascii="Times New Roman" w:hAnsi="Times New Roman"/>
          <w:sz w:val="24"/>
          <w:szCs w:val="24"/>
        </w:rPr>
        <w:t xml:space="preserve">töötukassa </w:t>
      </w:r>
      <w:r w:rsidR="006617A0" w:rsidRPr="00CA399D">
        <w:rPr>
          <w:rFonts w:ascii="Times New Roman" w:hAnsi="Times New Roman"/>
          <w:sz w:val="24"/>
          <w:szCs w:val="24"/>
        </w:rPr>
        <w:t>andmekogus andmed töötuskindlustusstaaži kohta.</w:t>
      </w:r>
    </w:p>
    <w:p w14:paraId="2552E141" w14:textId="77777777" w:rsidR="000B449F" w:rsidRPr="00CA399D" w:rsidRDefault="000B449F" w:rsidP="00CF19AF">
      <w:pPr>
        <w:pStyle w:val="Vahedeta"/>
        <w:jc w:val="both"/>
        <w:rPr>
          <w:rFonts w:ascii="Times New Roman" w:hAnsi="Times New Roman"/>
          <w:sz w:val="24"/>
          <w:szCs w:val="24"/>
        </w:rPr>
      </w:pPr>
    </w:p>
    <w:p w14:paraId="7FF0BDA7" w14:textId="151E51F7" w:rsidR="00366B7C" w:rsidRPr="00CA399D" w:rsidRDefault="00F85382" w:rsidP="00E60CE5">
      <w:pPr>
        <w:pStyle w:val="Vahedeta"/>
        <w:jc w:val="both"/>
        <w:rPr>
          <w:rFonts w:ascii="Times New Roman" w:hAnsi="Times New Roman"/>
          <w:sz w:val="24"/>
          <w:szCs w:val="24"/>
        </w:rPr>
      </w:pPr>
      <w:r w:rsidRPr="00CA399D">
        <w:rPr>
          <w:rFonts w:ascii="Times New Roman" w:hAnsi="Times New Roman"/>
          <w:sz w:val="24"/>
          <w:szCs w:val="24"/>
        </w:rPr>
        <w:t xml:space="preserve">(2) </w:t>
      </w:r>
      <w:r w:rsidR="008E52AC" w:rsidRPr="00CA399D">
        <w:rPr>
          <w:rFonts w:ascii="Times New Roman" w:hAnsi="Times New Roman"/>
          <w:sz w:val="24"/>
          <w:szCs w:val="24"/>
        </w:rPr>
        <w:t xml:space="preserve">Kindlustatul, kellele maksti käesoleva </w:t>
      </w:r>
      <w:r w:rsidR="00E86DDE" w:rsidRPr="00CA399D">
        <w:rPr>
          <w:rFonts w:ascii="Times New Roman" w:hAnsi="Times New Roman"/>
          <w:sz w:val="24"/>
          <w:szCs w:val="24"/>
        </w:rPr>
        <w:t>seaduse § 6</w:t>
      </w:r>
      <w:r w:rsidR="008E52AC" w:rsidRPr="00CA399D">
        <w:rPr>
          <w:rFonts w:ascii="Times New Roman" w:hAnsi="Times New Roman"/>
          <w:sz w:val="24"/>
          <w:szCs w:val="24"/>
        </w:rPr>
        <w:t xml:space="preserve"> lõike 1 punktis 2 nimetatud </w:t>
      </w:r>
      <w:r w:rsidR="00B90343" w:rsidRPr="00CA399D">
        <w:rPr>
          <w:rFonts w:ascii="Times New Roman" w:hAnsi="Times New Roman"/>
          <w:sz w:val="24"/>
          <w:szCs w:val="24"/>
        </w:rPr>
        <w:t>36-</w:t>
      </w:r>
      <w:r w:rsidR="008E52AC" w:rsidRPr="00CA399D">
        <w:rPr>
          <w:rFonts w:ascii="Times New Roman" w:hAnsi="Times New Roman"/>
          <w:sz w:val="24"/>
          <w:szCs w:val="24"/>
        </w:rPr>
        <w:t>kuu</w:t>
      </w:r>
      <w:r w:rsidR="005941F0" w:rsidRPr="00CA399D">
        <w:rPr>
          <w:rFonts w:ascii="Times New Roman" w:hAnsi="Times New Roman"/>
          <w:sz w:val="24"/>
          <w:szCs w:val="24"/>
        </w:rPr>
        <w:t>lise referentsperioodi</w:t>
      </w:r>
      <w:r w:rsidR="008E52AC" w:rsidRPr="00CA399D">
        <w:rPr>
          <w:rFonts w:ascii="Times New Roman" w:hAnsi="Times New Roman"/>
          <w:sz w:val="24"/>
          <w:szCs w:val="24"/>
        </w:rPr>
        <w:t xml:space="preserve"> jooksul baasmääras töötuskindlustushüvitist</w:t>
      </w:r>
      <w:r w:rsidR="00366B7C" w:rsidRPr="00CA399D">
        <w:rPr>
          <w:rFonts w:ascii="Times New Roman" w:hAnsi="Times New Roman"/>
          <w:sz w:val="24"/>
          <w:szCs w:val="24"/>
        </w:rPr>
        <w:t xml:space="preserve"> ning</w:t>
      </w:r>
      <w:r w:rsidR="00F604BB" w:rsidRPr="00CA399D">
        <w:rPr>
          <w:rFonts w:ascii="Times New Roman" w:hAnsi="Times New Roman"/>
          <w:sz w:val="24"/>
          <w:szCs w:val="24"/>
        </w:rPr>
        <w:t xml:space="preserve"> viimase </w:t>
      </w:r>
      <w:r w:rsidR="00B01AB3" w:rsidRPr="00CA399D">
        <w:rPr>
          <w:rFonts w:ascii="Times New Roman" w:hAnsi="Times New Roman"/>
          <w:sz w:val="24"/>
          <w:szCs w:val="24"/>
        </w:rPr>
        <w:t>baasmääras töötuskindlustus</w:t>
      </w:r>
      <w:r w:rsidR="00F604BB" w:rsidRPr="00CA399D">
        <w:rPr>
          <w:rFonts w:ascii="Times New Roman" w:hAnsi="Times New Roman"/>
          <w:sz w:val="24"/>
          <w:szCs w:val="24"/>
        </w:rPr>
        <w:t xml:space="preserve">hüvitise </w:t>
      </w:r>
      <w:r w:rsidR="00366B7C" w:rsidRPr="00CA399D">
        <w:rPr>
          <w:rFonts w:ascii="Times New Roman" w:hAnsi="Times New Roman"/>
          <w:sz w:val="24"/>
          <w:szCs w:val="24"/>
        </w:rPr>
        <w:t>maksmine lõpetati enne hüvitise perioodi lõppemist</w:t>
      </w:r>
      <w:r w:rsidR="008E52AC" w:rsidRPr="00CA399D">
        <w:rPr>
          <w:rFonts w:ascii="Times New Roman" w:hAnsi="Times New Roman"/>
          <w:sz w:val="24"/>
          <w:szCs w:val="24"/>
        </w:rPr>
        <w:t xml:space="preserve">, pikendatakse 36-kuulist perioodi 18 kuu võrra, </w:t>
      </w:r>
      <w:r w:rsidR="0063353D" w:rsidRPr="0063353D">
        <w:rPr>
          <w:rFonts w:ascii="Times New Roman" w:hAnsi="Times New Roman"/>
          <w:sz w:val="24"/>
          <w:szCs w:val="24"/>
        </w:rPr>
        <w:t xml:space="preserve">kui täidetud on kõik </w:t>
      </w:r>
      <w:ins w:id="7" w:author="Aili Sandre" w:date="2024-07-04T14:54:00Z">
        <w:r w:rsidR="00F63908">
          <w:rPr>
            <w:rFonts w:ascii="Times New Roman" w:hAnsi="Times New Roman"/>
            <w:sz w:val="24"/>
            <w:szCs w:val="24"/>
          </w:rPr>
          <w:t>järgmised</w:t>
        </w:r>
      </w:ins>
      <w:del w:id="8" w:author="Aili Sandre" w:date="2024-07-04T14:54:00Z">
        <w:r w:rsidR="0063353D" w:rsidRPr="0063353D" w:rsidDel="00F63908">
          <w:rPr>
            <w:rFonts w:ascii="Times New Roman" w:hAnsi="Times New Roman"/>
            <w:sz w:val="24"/>
            <w:szCs w:val="24"/>
          </w:rPr>
          <w:delText>alljärgnevad</w:delText>
        </w:r>
      </w:del>
      <w:r w:rsidR="0063353D" w:rsidRPr="0063353D">
        <w:rPr>
          <w:rFonts w:ascii="Times New Roman" w:hAnsi="Times New Roman"/>
          <w:sz w:val="24"/>
          <w:szCs w:val="24"/>
        </w:rPr>
        <w:t xml:space="preserve"> tingimused</w:t>
      </w:r>
      <w:r w:rsidR="00366B7C" w:rsidRPr="00CA399D">
        <w:rPr>
          <w:rFonts w:ascii="Times New Roman" w:hAnsi="Times New Roman"/>
          <w:sz w:val="24"/>
          <w:szCs w:val="24"/>
        </w:rPr>
        <w:t>:</w:t>
      </w:r>
    </w:p>
    <w:p w14:paraId="50DCF733" w14:textId="61C5AD1D" w:rsidR="00F85382" w:rsidRPr="00CA399D" w:rsidRDefault="00F85382" w:rsidP="00E60CE5">
      <w:pPr>
        <w:pStyle w:val="Vahedeta"/>
        <w:jc w:val="both"/>
        <w:rPr>
          <w:rFonts w:ascii="Times New Roman" w:hAnsi="Times New Roman"/>
          <w:sz w:val="24"/>
          <w:szCs w:val="24"/>
        </w:rPr>
      </w:pPr>
      <w:r w:rsidRPr="00CA399D">
        <w:rPr>
          <w:rFonts w:ascii="Times New Roman" w:hAnsi="Times New Roman"/>
          <w:sz w:val="24"/>
          <w:szCs w:val="24"/>
        </w:rPr>
        <w:t>1)</w:t>
      </w:r>
      <w:r w:rsidR="008E52AC" w:rsidRPr="00CA399D">
        <w:rPr>
          <w:rFonts w:ascii="Times New Roman" w:hAnsi="Times New Roman"/>
          <w:sz w:val="24"/>
          <w:szCs w:val="24"/>
        </w:rPr>
        <w:t xml:space="preserve"> </w:t>
      </w:r>
      <w:ins w:id="9" w:author="Aili Sandre" w:date="2024-07-04T14:55:00Z">
        <w:r w:rsidR="00F63908">
          <w:rPr>
            <w:rFonts w:ascii="Times New Roman" w:hAnsi="Times New Roman"/>
            <w:sz w:val="24"/>
            <w:szCs w:val="24"/>
          </w:rPr>
          <w:t xml:space="preserve">kindlustatu on </w:t>
        </w:r>
      </w:ins>
      <w:r w:rsidR="008E52AC" w:rsidRPr="00CA399D">
        <w:rPr>
          <w:rFonts w:ascii="Times New Roman" w:hAnsi="Times New Roman"/>
          <w:sz w:val="24"/>
          <w:szCs w:val="24"/>
        </w:rPr>
        <w:t xml:space="preserve">pärast baasmääras töötuskindlustushüvitise maksmise lõpetamist </w:t>
      </w:r>
      <w:r w:rsidR="00366B7C" w:rsidRPr="00CA399D">
        <w:rPr>
          <w:rFonts w:ascii="Times New Roman" w:hAnsi="Times New Roman"/>
          <w:sz w:val="24"/>
          <w:szCs w:val="24"/>
        </w:rPr>
        <w:t>12 kuu jooksul uuesti töötuna arvele võetud;</w:t>
      </w:r>
    </w:p>
    <w:p w14:paraId="6485AE41" w14:textId="3EEDBFE5" w:rsidR="006617A0" w:rsidRPr="00CA399D" w:rsidRDefault="00F85382" w:rsidP="00E60CE5">
      <w:pPr>
        <w:pStyle w:val="Vahedeta"/>
        <w:jc w:val="both"/>
        <w:rPr>
          <w:rFonts w:ascii="Times New Roman" w:hAnsi="Times New Roman"/>
          <w:sz w:val="24"/>
          <w:szCs w:val="24"/>
        </w:rPr>
      </w:pPr>
      <w:r w:rsidRPr="00CA399D">
        <w:rPr>
          <w:rFonts w:ascii="Times New Roman" w:hAnsi="Times New Roman"/>
          <w:sz w:val="24"/>
          <w:szCs w:val="24"/>
        </w:rPr>
        <w:t xml:space="preserve">2) </w:t>
      </w:r>
      <w:r w:rsidR="00366B7C" w:rsidRPr="00CA399D">
        <w:rPr>
          <w:rFonts w:ascii="Times New Roman" w:hAnsi="Times New Roman"/>
          <w:sz w:val="24"/>
          <w:szCs w:val="24"/>
        </w:rPr>
        <w:t>pärast</w:t>
      </w:r>
      <w:r w:rsidR="008E52AC" w:rsidRPr="00CA399D">
        <w:rPr>
          <w:rFonts w:ascii="Times New Roman" w:hAnsi="Times New Roman"/>
          <w:sz w:val="24"/>
          <w:szCs w:val="24"/>
        </w:rPr>
        <w:t xml:space="preserve"> töötuna arveloleku lõpetamist </w:t>
      </w:r>
      <w:ins w:id="10" w:author="Aili Sandre" w:date="2024-07-04T14:55:00Z">
        <w:r w:rsidR="00F63908">
          <w:rPr>
            <w:rFonts w:ascii="Times New Roman" w:hAnsi="Times New Roman"/>
            <w:sz w:val="24"/>
            <w:szCs w:val="24"/>
          </w:rPr>
          <w:t xml:space="preserve">on kindlustatu </w:t>
        </w:r>
      </w:ins>
      <w:r w:rsidR="008E52AC" w:rsidRPr="00CA399D">
        <w:rPr>
          <w:rFonts w:ascii="Times New Roman" w:hAnsi="Times New Roman"/>
          <w:sz w:val="24"/>
          <w:szCs w:val="24"/>
        </w:rPr>
        <w:t>töötanud töölepingu alusel, olnud avalikus teenistuses</w:t>
      </w:r>
      <w:r w:rsidR="00B01AB3" w:rsidRPr="00CA399D">
        <w:rPr>
          <w:rFonts w:ascii="Times New Roman" w:hAnsi="Times New Roman"/>
          <w:sz w:val="24"/>
          <w:szCs w:val="24"/>
        </w:rPr>
        <w:t>,</w:t>
      </w:r>
      <w:r w:rsidR="00262A9C" w:rsidRPr="00CA399D">
        <w:rPr>
          <w:rFonts w:ascii="Times New Roman" w:hAnsi="Times New Roman"/>
          <w:sz w:val="24"/>
          <w:szCs w:val="24"/>
        </w:rPr>
        <w:t xml:space="preserve"> </w:t>
      </w:r>
      <w:r w:rsidR="001C4997" w:rsidRPr="00CA399D">
        <w:rPr>
          <w:rFonts w:ascii="Times New Roman" w:hAnsi="Times New Roman"/>
          <w:sz w:val="24"/>
          <w:szCs w:val="24"/>
        </w:rPr>
        <w:t xml:space="preserve">osutanud teenust võlaõigusliku lepingu alusel, </w:t>
      </w:r>
      <w:r w:rsidR="00966E38" w:rsidRPr="00CA399D">
        <w:rPr>
          <w:rFonts w:ascii="Times New Roman" w:hAnsi="Times New Roman"/>
          <w:sz w:val="24"/>
          <w:szCs w:val="24"/>
        </w:rPr>
        <w:t xml:space="preserve">olnud </w:t>
      </w:r>
      <w:r w:rsidR="00DE56E1" w:rsidRPr="00CA399D">
        <w:rPr>
          <w:rFonts w:ascii="Times New Roman" w:hAnsi="Times New Roman"/>
          <w:sz w:val="24"/>
          <w:szCs w:val="24"/>
        </w:rPr>
        <w:t xml:space="preserve">ametis </w:t>
      </w:r>
      <w:r w:rsidR="00262A9C" w:rsidRPr="00CA399D">
        <w:rPr>
          <w:rFonts w:ascii="Times New Roman" w:hAnsi="Times New Roman"/>
          <w:sz w:val="24"/>
          <w:szCs w:val="24"/>
        </w:rPr>
        <w:t>riiklik</w:t>
      </w:r>
      <w:r w:rsidR="00DE56E1" w:rsidRPr="00CA399D">
        <w:rPr>
          <w:rFonts w:ascii="Times New Roman" w:hAnsi="Times New Roman"/>
          <w:sz w:val="24"/>
          <w:szCs w:val="24"/>
        </w:rPr>
        <w:t>u</w:t>
      </w:r>
      <w:r w:rsidR="00262A9C" w:rsidRPr="00CA399D">
        <w:rPr>
          <w:rFonts w:ascii="Times New Roman" w:hAnsi="Times New Roman"/>
          <w:sz w:val="24"/>
          <w:szCs w:val="24"/>
        </w:rPr>
        <w:t xml:space="preserve"> lepitaja</w:t>
      </w:r>
      <w:r w:rsidR="00DE56E1" w:rsidRPr="00CA399D">
        <w:rPr>
          <w:rFonts w:ascii="Times New Roman" w:hAnsi="Times New Roman"/>
          <w:sz w:val="24"/>
          <w:szCs w:val="24"/>
        </w:rPr>
        <w:t>na</w:t>
      </w:r>
      <w:r w:rsidR="00262A9C" w:rsidRPr="00CA399D">
        <w:rPr>
          <w:rFonts w:ascii="Times New Roman" w:hAnsi="Times New Roman"/>
          <w:sz w:val="24"/>
          <w:szCs w:val="24"/>
        </w:rPr>
        <w:t>, valla- või linnavalitsuse lii</w:t>
      </w:r>
      <w:r w:rsidR="00DE56E1" w:rsidRPr="00CA399D">
        <w:rPr>
          <w:rFonts w:ascii="Times New Roman" w:hAnsi="Times New Roman"/>
          <w:sz w:val="24"/>
          <w:szCs w:val="24"/>
        </w:rPr>
        <w:t>kmena</w:t>
      </w:r>
      <w:r w:rsidR="00262A9C" w:rsidRPr="00CA399D">
        <w:rPr>
          <w:rFonts w:ascii="Times New Roman" w:hAnsi="Times New Roman"/>
          <w:sz w:val="24"/>
          <w:szCs w:val="24"/>
        </w:rPr>
        <w:t>, vallavanem</w:t>
      </w:r>
      <w:r w:rsidR="00DE56E1" w:rsidRPr="00CA399D">
        <w:rPr>
          <w:rFonts w:ascii="Times New Roman" w:hAnsi="Times New Roman"/>
          <w:sz w:val="24"/>
          <w:szCs w:val="24"/>
        </w:rPr>
        <w:t>a</w:t>
      </w:r>
      <w:r w:rsidR="00262A9C" w:rsidRPr="00CA399D">
        <w:rPr>
          <w:rFonts w:ascii="Times New Roman" w:hAnsi="Times New Roman"/>
          <w:sz w:val="24"/>
          <w:szCs w:val="24"/>
        </w:rPr>
        <w:t xml:space="preserve"> või linnapea</w:t>
      </w:r>
      <w:r w:rsidR="00DE56E1" w:rsidRPr="00CA399D">
        <w:rPr>
          <w:rFonts w:ascii="Times New Roman" w:hAnsi="Times New Roman"/>
          <w:sz w:val="24"/>
          <w:szCs w:val="24"/>
        </w:rPr>
        <w:t>na</w:t>
      </w:r>
      <w:r w:rsidR="00262A9C" w:rsidRPr="00CA399D">
        <w:rPr>
          <w:rFonts w:ascii="Times New Roman" w:hAnsi="Times New Roman"/>
          <w:sz w:val="24"/>
          <w:szCs w:val="24"/>
        </w:rPr>
        <w:t>, osavalla või linnaosa vanem</w:t>
      </w:r>
      <w:r w:rsidR="005B57E6" w:rsidRPr="00CA399D">
        <w:rPr>
          <w:rFonts w:ascii="Times New Roman" w:hAnsi="Times New Roman"/>
          <w:sz w:val="24"/>
          <w:szCs w:val="24"/>
        </w:rPr>
        <w:t>a</w:t>
      </w:r>
      <w:r w:rsidR="00DE56E1" w:rsidRPr="00CA399D">
        <w:rPr>
          <w:rFonts w:ascii="Times New Roman" w:hAnsi="Times New Roman"/>
          <w:sz w:val="24"/>
          <w:szCs w:val="24"/>
        </w:rPr>
        <w:t>na</w:t>
      </w:r>
      <w:r w:rsidR="00B01AB3" w:rsidRPr="00CA399D">
        <w:rPr>
          <w:rFonts w:ascii="Times New Roman" w:hAnsi="Times New Roman"/>
          <w:sz w:val="24"/>
          <w:szCs w:val="24"/>
        </w:rPr>
        <w:t xml:space="preserve"> </w:t>
      </w:r>
      <w:r w:rsidR="00F604BB" w:rsidRPr="00CA399D">
        <w:rPr>
          <w:rFonts w:ascii="Times New Roman" w:hAnsi="Times New Roman"/>
          <w:sz w:val="24"/>
          <w:szCs w:val="24"/>
        </w:rPr>
        <w:t>või olnud pikaajalisse välislähetusse saadetud ametnikuga kaasasolev mittetöötav abikaasa või registreeritud elukaaslane või Eesti Vabariigi välisesinduses töötava teenistujaga kaasasolev mittetöötav abikaasa või registreeritud elukaaslane</w:t>
      </w:r>
      <w:r w:rsidR="00E42248" w:rsidRPr="00CA399D">
        <w:rPr>
          <w:rFonts w:ascii="Times New Roman" w:hAnsi="Times New Roman"/>
          <w:sz w:val="24"/>
          <w:szCs w:val="24"/>
        </w:rPr>
        <w:t>.</w:t>
      </w:r>
    </w:p>
    <w:p w14:paraId="244D64AD" w14:textId="77777777" w:rsidR="00043523" w:rsidRPr="00CA399D" w:rsidRDefault="00043523" w:rsidP="00CF19AF">
      <w:pPr>
        <w:pStyle w:val="Vahedeta"/>
        <w:jc w:val="both"/>
        <w:rPr>
          <w:rFonts w:ascii="Times New Roman" w:hAnsi="Times New Roman"/>
          <w:sz w:val="24"/>
          <w:szCs w:val="24"/>
        </w:rPr>
      </w:pPr>
    </w:p>
    <w:p w14:paraId="477FAC0F" w14:textId="5D551682" w:rsidR="00B77C67" w:rsidRPr="00CA399D" w:rsidRDefault="00F85382" w:rsidP="00E60CE5">
      <w:pPr>
        <w:pStyle w:val="Vahedeta"/>
        <w:jc w:val="both"/>
        <w:rPr>
          <w:rFonts w:ascii="Times New Roman" w:hAnsi="Times New Roman"/>
          <w:sz w:val="24"/>
          <w:szCs w:val="24"/>
        </w:rPr>
      </w:pPr>
      <w:r w:rsidRPr="00CA399D">
        <w:rPr>
          <w:rFonts w:ascii="Times New Roman" w:hAnsi="Times New Roman"/>
          <w:sz w:val="24"/>
          <w:szCs w:val="24"/>
        </w:rPr>
        <w:t xml:space="preserve">(3) </w:t>
      </w:r>
      <w:r w:rsidR="00B77C67" w:rsidRPr="00CA399D">
        <w:rPr>
          <w:rFonts w:ascii="Times New Roman" w:hAnsi="Times New Roman"/>
          <w:sz w:val="24"/>
          <w:szCs w:val="24"/>
        </w:rPr>
        <w:t>Käesoleva paragrahvi lõike</w:t>
      </w:r>
      <w:r w:rsidR="00F604BB" w:rsidRPr="00CA399D">
        <w:rPr>
          <w:rFonts w:ascii="Times New Roman" w:hAnsi="Times New Roman"/>
          <w:sz w:val="24"/>
          <w:szCs w:val="24"/>
        </w:rPr>
        <w:t xml:space="preserve"> 2</w:t>
      </w:r>
      <w:r w:rsidR="00B77C67" w:rsidRPr="00CA399D">
        <w:rPr>
          <w:rFonts w:ascii="Times New Roman" w:hAnsi="Times New Roman"/>
          <w:sz w:val="24"/>
          <w:szCs w:val="24"/>
        </w:rPr>
        <w:t xml:space="preserve"> punktis 1 sätestatud </w:t>
      </w:r>
      <w:r w:rsidR="00F873A0" w:rsidRPr="00CA399D">
        <w:rPr>
          <w:rFonts w:ascii="Times New Roman" w:hAnsi="Times New Roman"/>
          <w:sz w:val="24"/>
          <w:szCs w:val="24"/>
        </w:rPr>
        <w:t xml:space="preserve">12-kuulist </w:t>
      </w:r>
      <w:r w:rsidR="00B77C67" w:rsidRPr="00CA399D">
        <w:rPr>
          <w:rFonts w:ascii="Times New Roman" w:hAnsi="Times New Roman"/>
          <w:sz w:val="24"/>
          <w:szCs w:val="24"/>
        </w:rPr>
        <w:t xml:space="preserve">perioodi arvestatakse sellest </w:t>
      </w:r>
      <w:r w:rsidR="00F873A0" w:rsidRPr="00CA399D">
        <w:rPr>
          <w:rFonts w:ascii="Times New Roman" w:hAnsi="Times New Roman"/>
          <w:sz w:val="24"/>
          <w:szCs w:val="24"/>
        </w:rPr>
        <w:t xml:space="preserve">baasmääras </w:t>
      </w:r>
      <w:r w:rsidR="00B77C67" w:rsidRPr="00CA399D">
        <w:rPr>
          <w:rFonts w:ascii="Times New Roman" w:hAnsi="Times New Roman"/>
          <w:sz w:val="24"/>
          <w:szCs w:val="24"/>
        </w:rPr>
        <w:t xml:space="preserve">töötuskindlustushüvitise maksmise lõpetamisest arvates, mil </w:t>
      </w:r>
      <w:r w:rsidR="00F873A0" w:rsidRPr="00CA399D">
        <w:rPr>
          <w:rFonts w:ascii="Times New Roman" w:hAnsi="Times New Roman"/>
          <w:sz w:val="24"/>
          <w:szCs w:val="24"/>
        </w:rPr>
        <w:t>kindlustatu</w:t>
      </w:r>
      <w:r w:rsidR="00B77C67" w:rsidRPr="00CA399D">
        <w:rPr>
          <w:rFonts w:ascii="Times New Roman" w:hAnsi="Times New Roman"/>
          <w:sz w:val="24"/>
          <w:szCs w:val="24"/>
        </w:rPr>
        <w:t xml:space="preserve"> käesoleva seaduse § 7 lõikes 3</w:t>
      </w:r>
      <w:r w:rsidR="00E42248" w:rsidRPr="00CA399D">
        <w:rPr>
          <w:rFonts w:ascii="Times New Roman" w:hAnsi="Times New Roman"/>
          <w:sz w:val="24"/>
          <w:szCs w:val="24"/>
          <w:vertAlign w:val="superscript"/>
        </w:rPr>
        <w:t>1</w:t>
      </w:r>
      <w:r w:rsidR="00B77C67" w:rsidRPr="00CA399D">
        <w:rPr>
          <w:rFonts w:ascii="Times New Roman" w:hAnsi="Times New Roman"/>
          <w:sz w:val="24"/>
          <w:szCs w:val="24"/>
        </w:rPr>
        <w:t xml:space="preserve"> sätestatud </w:t>
      </w:r>
      <w:r w:rsidR="00F873A0" w:rsidRPr="00CA399D">
        <w:rPr>
          <w:rFonts w:ascii="Times New Roman" w:hAnsi="Times New Roman"/>
          <w:sz w:val="24"/>
          <w:szCs w:val="24"/>
        </w:rPr>
        <w:t xml:space="preserve">baasmääras </w:t>
      </w:r>
      <w:r w:rsidR="00B77C67" w:rsidRPr="00CA399D">
        <w:rPr>
          <w:rFonts w:ascii="Times New Roman" w:hAnsi="Times New Roman"/>
          <w:sz w:val="24"/>
          <w:szCs w:val="24"/>
        </w:rPr>
        <w:t xml:space="preserve">töötuskindlustushüvitisele õiguse andnud </w:t>
      </w:r>
      <w:r w:rsidR="00480667" w:rsidRPr="00CA399D">
        <w:rPr>
          <w:rFonts w:ascii="Times New Roman" w:hAnsi="Times New Roman"/>
          <w:sz w:val="24"/>
          <w:szCs w:val="24"/>
        </w:rPr>
        <w:t>töötus</w:t>
      </w:r>
      <w:r w:rsidR="00B77C67" w:rsidRPr="00CA399D">
        <w:rPr>
          <w:rFonts w:ascii="Times New Roman" w:hAnsi="Times New Roman"/>
          <w:sz w:val="24"/>
          <w:szCs w:val="24"/>
        </w:rPr>
        <w:t>kindlustusstaaž loeti nulliks, arvestamata käesoleva paragrahvi lõike</w:t>
      </w:r>
      <w:r w:rsidR="00F604BB" w:rsidRPr="00CA399D">
        <w:rPr>
          <w:rFonts w:ascii="Times New Roman" w:hAnsi="Times New Roman"/>
          <w:sz w:val="24"/>
          <w:szCs w:val="24"/>
        </w:rPr>
        <w:t xml:space="preserve"> 2</w:t>
      </w:r>
      <w:r w:rsidR="00B77C67" w:rsidRPr="00CA399D">
        <w:rPr>
          <w:rFonts w:ascii="Times New Roman" w:hAnsi="Times New Roman"/>
          <w:sz w:val="24"/>
          <w:szCs w:val="24"/>
        </w:rPr>
        <w:t xml:space="preserve"> punktis 2 sätestatud perioode.</w:t>
      </w:r>
    </w:p>
    <w:p w14:paraId="35077BBE" w14:textId="77777777" w:rsidR="00043523" w:rsidRPr="00CA399D" w:rsidRDefault="00043523" w:rsidP="00CF19AF">
      <w:pPr>
        <w:pStyle w:val="Vahedeta"/>
        <w:jc w:val="both"/>
        <w:rPr>
          <w:rStyle w:val="cf01"/>
          <w:rFonts w:ascii="Times New Roman" w:hAnsi="Times New Roman" w:cs="Times New Roman"/>
          <w:sz w:val="24"/>
          <w:szCs w:val="24"/>
        </w:rPr>
      </w:pPr>
    </w:p>
    <w:p w14:paraId="055D6C93" w14:textId="77304249" w:rsidR="00183544" w:rsidRDefault="00F85382">
      <w:pPr>
        <w:spacing w:after="0"/>
        <w:jc w:val="both"/>
        <w:rPr>
          <w:ins w:id="11" w:author="Aili Sandre" w:date="2024-07-04T14:56:00Z"/>
          <w:rStyle w:val="cf01"/>
          <w:rFonts w:ascii="Times New Roman" w:hAnsi="Times New Roman" w:cs="Times New Roman"/>
          <w:sz w:val="24"/>
          <w:szCs w:val="24"/>
          <w:lang w:eastAsia="et-EE"/>
        </w:rPr>
        <w:pPrChange w:id="12" w:author="Aili Sandre" w:date="2024-07-04T14:56:00Z">
          <w:pPr>
            <w:jc w:val="both"/>
          </w:pPr>
        </w:pPrChange>
      </w:pPr>
      <w:r w:rsidRPr="00CA399D">
        <w:rPr>
          <w:rStyle w:val="cf01"/>
          <w:rFonts w:ascii="Times New Roman" w:hAnsi="Times New Roman" w:cs="Times New Roman"/>
          <w:sz w:val="24"/>
          <w:szCs w:val="24"/>
        </w:rPr>
        <w:t xml:space="preserve">(4) </w:t>
      </w:r>
      <w:r w:rsidR="007F0013" w:rsidRPr="00CA399D">
        <w:rPr>
          <w:rStyle w:val="cf01"/>
          <w:rFonts w:ascii="Times New Roman" w:hAnsi="Times New Roman" w:cs="Times New Roman"/>
          <w:sz w:val="24"/>
          <w:szCs w:val="24"/>
        </w:rPr>
        <w:t>Käesoleva paragrahvi lõikes 2 sätestatud referentsperioodi pikendamine rakendub üksnes juhul, kui pikendamise tulemusena tekib kindlustatul õigus sissetulekupõhisele töötuskindlustushüvitisele.</w:t>
      </w:r>
      <w:r w:rsidR="00043523" w:rsidRPr="00CA399D">
        <w:rPr>
          <w:rStyle w:val="cf01"/>
          <w:rFonts w:ascii="Times New Roman" w:hAnsi="Times New Roman" w:cs="Times New Roman"/>
          <w:sz w:val="24"/>
          <w:szCs w:val="24"/>
        </w:rPr>
        <w:t>“</w:t>
      </w:r>
      <w:r w:rsidR="00C13BC0" w:rsidRPr="00CA399D">
        <w:rPr>
          <w:rStyle w:val="cf01"/>
          <w:rFonts w:ascii="Times New Roman" w:hAnsi="Times New Roman" w:cs="Times New Roman"/>
          <w:sz w:val="24"/>
          <w:szCs w:val="24"/>
        </w:rPr>
        <w:t>;</w:t>
      </w:r>
    </w:p>
    <w:p w14:paraId="68AE795F" w14:textId="77777777" w:rsidR="00F63908" w:rsidRPr="00CA399D" w:rsidRDefault="00F63908">
      <w:pPr>
        <w:spacing w:after="0"/>
        <w:jc w:val="both"/>
        <w:rPr>
          <w:rFonts w:ascii="Times New Roman" w:hAnsi="Times New Roman"/>
          <w:sz w:val="24"/>
          <w:szCs w:val="24"/>
        </w:rPr>
        <w:pPrChange w:id="13" w:author="Aili Sandre" w:date="2024-07-04T14:56:00Z">
          <w:pPr>
            <w:jc w:val="both"/>
          </w:pPr>
        </w:pPrChange>
      </w:pPr>
    </w:p>
    <w:p w14:paraId="5A25DE57" w14:textId="1981CFFC" w:rsidR="00183544" w:rsidRPr="00CA399D" w:rsidRDefault="000B449F" w:rsidP="00CF19AF">
      <w:pPr>
        <w:spacing w:after="0" w:line="240" w:lineRule="auto"/>
        <w:jc w:val="both"/>
        <w:rPr>
          <w:rFonts w:ascii="Times New Roman" w:hAnsi="Times New Roman"/>
          <w:b/>
          <w:bCs/>
          <w:sz w:val="24"/>
        </w:rPr>
      </w:pPr>
      <w:r w:rsidRPr="00CA399D">
        <w:rPr>
          <w:rFonts w:ascii="Times New Roman" w:hAnsi="Times New Roman"/>
          <w:b/>
          <w:bCs/>
          <w:sz w:val="24"/>
        </w:rPr>
        <w:t>7</w:t>
      </w:r>
      <w:r w:rsidR="00183544" w:rsidRPr="00CA399D">
        <w:rPr>
          <w:rFonts w:ascii="Times New Roman" w:hAnsi="Times New Roman"/>
          <w:b/>
          <w:bCs/>
          <w:sz w:val="24"/>
        </w:rPr>
        <w:t xml:space="preserve">) </w:t>
      </w:r>
      <w:r w:rsidR="00183544" w:rsidRPr="00CA399D">
        <w:rPr>
          <w:rFonts w:ascii="Times New Roman" w:hAnsi="Times New Roman"/>
          <w:sz w:val="24"/>
        </w:rPr>
        <w:t>paragrahvi 7 lõike 1 punkti 1</w:t>
      </w:r>
      <w:r w:rsidR="00183544" w:rsidRPr="00CA399D">
        <w:rPr>
          <w:rFonts w:ascii="Times New Roman" w:hAnsi="Times New Roman"/>
          <w:b/>
          <w:bCs/>
          <w:sz w:val="24"/>
        </w:rPr>
        <w:t xml:space="preserve"> </w:t>
      </w:r>
      <w:r w:rsidR="00183544" w:rsidRPr="00CA399D">
        <w:rPr>
          <w:rFonts w:ascii="Times New Roman" w:hAnsi="Times New Roman"/>
          <w:sz w:val="24"/>
        </w:rPr>
        <w:t xml:space="preserve">täiendatakse </w:t>
      </w:r>
      <w:r w:rsidR="00F93DE6" w:rsidRPr="00CA399D">
        <w:rPr>
          <w:rFonts w:ascii="Times New Roman" w:hAnsi="Times New Roman"/>
          <w:sz w:val="24"/>
        </w:rPr>
        <w:t xml:space="preserve">pärast </w:t>
      </w:r>
      <w:r w:rsidR="00183544" w:rsidRPr="00CA399D">
        <w:rPr>
          <w:rFonts w:ascii="Times New Roman" w:hAnsi="Times New Roman"/>
          <w:sz w:val="24"/>
        </w:rPr>
        <w:t>tekstiosa „liikmena,</w:t>
      </w:r>
      <w:r w:rsidR="00043523" w:rsidRPr="00CA399D">
        <w:rPr>
          <w:rFonts w:ascii="Times New Roman" w:hAnsi="Times New Roman"/>
          <w:sz w:val="24"/>
        </w:rPr>
        <w:t>“</w:t>
      </w:r>
      <w:r w:rsidR="00183544" w:rsidRPr="00CA399D">
        <w:rPr>
          <w:rFonts w:ascii="Times New Roman" w:hAnsi="Times New Roman"/>
          <w:sz w:val="24"/>
        </w:rPr>
        <w:t xml:space="preserve"> tekstiosaga „vallavanema või linnapeana,</w:t>
      </w:r>
      <w:r w:rsidR="00043523" w:rsidRPr="00CA399D">
        <w:rPr>
          <w:rFonts w:ascii="Times New Roman" w:hAnsi="Times New Roman" w:cs="Times New Roman"/>
          <w:sz w:val="24"/>
        </w:rPr>
        <w:t>“</w:t>
      </w:r>
      <w:r w:rsidR="00183544" w:rsidRPr="00CA399D">
        <w:rPr>
          <w:rFonts w:ascii="Times New Roman" w:hAnsi="Times New Roman"/>
          <w:sz w:val="24"/>
        </w:rPr>
        <w:t>;</w:t>
      </w:r>
    </w:p>
    <w:p w14:paraId="4ACA1BA2" w14:textId="55094718" w:rsidR="00083EF0" w:rsidRPr="00CA399D" w:rsidRDefault="00083EF0" w:rsidP="00CF19AF">
      <w:pPr>
        <w:spacing w:after="0" w:line="240" w:lineRule="auto"/>
        <w:jc w:val="both"/>
        <w:rPr>
          <w:rFonts w:ascii="Times New Roman" w:hAnsi="Times New Roman" w:cs="Times New Roman"/>
          <w:sz w:val="24"/>
          <w:szCs w:val="24"/>
        </w:rPr>
      </w:pPr>
    </w:p>
    <w:p w14:paraId="4E025739" w14:textId="364F424A" w:rsidR="003B7B06" w:rsidRPr="00CA399D" w:rsidRDefault="001B48C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8</w:t>
      </w:r>
      <w:r w:rsidR="003B7B06" w:rsidRPr="00CA399D">
        <w:rPr>
          <w:rFonts w:ascii="Times New Roman" w:hAnsi="Times New Roman" w:cs="Times New Roman"/>
          <w:b/>
          <w:bCs/>
          <w:sz w:val="24"/>
          <w:szCs w:val="24"/>
        </w:rPr>
        <w:t>)</w:t>
      </w:r>
      <w:r w:rsidR="003B7B06" w:rsidRPr="00CA399D">
        <w:rPr>
          <w:rFonts w:ascii="Times New Roman" w:hAnsi="Times New Roman" w:cs="Times New Roman"/>
          <w:sz w:val="24"/>
          <w:szCs w:val="24"/>
        </w:rPr>
        <w:t xml:space="preserve"> paragrahvi 7 täiendatakse lõikega 3</w:t>
      </w:r>
      <w:r w:rsidR="00E42248" w:rsidRPr="00CA399D">
        <w:rPr>
          <w:rFonts w:ascii="Times New Roman" w:hAnsi="Times New Roman" w:cs="Times New Roman"/>
          <w:sz w:val="24"/>
          <w:szCs w:val="24"/>
          <w:vertAlign w:val="superscript"/>
        </w:rPr>
        <w:t>1</w:t>
      </w:r>
      <w:r w:rsidR="003B7B06" w:rsidRPr="00CA399D">
        <w:rPr>
          <w:rFonts w:ascii="Times New Roman" w:hAnsi="Times New Roman" w:cs="Times New Roman"/>
          <w:sz w:val="24"/>
          <w:szCs w:val="24"/>
        </w:rPr>
        <w:t xml:space="preserve"> järgmises sõnastuses:</w:t>
      </w:r>
    </w:p>
    <w:p w14:paraId="3CB9E206" w14:textId="6A40C616" w:rsidR="00EE3C9B" w:rsidRPr="00CA399D" w:rsidRDefault="003B7B06" w:rsidP="00CF19AF">
      <w:pPr>
        <w:spacing w:after="0" w:line="240" w:lineRule="auto"/>
        <w:jc w:val="both"/>
        <w:rPr>
          <w:sz w:val="24"/>
          <w:szCs w:val="24"/>
          <w:lang w:eastAsia="et-EE"/>
        </w:rPr>
      </w:pPr>
      <w:r w:rsidRPr="00CA399D">
        <w:rPr>
          <w:rFonts w:ascii="Times New Roman" w:hAnsi="Times New Roman" w:cs="Times New Roman"/>
          <w:sz w:val="24"/>
          <w:szCs w:val="24"/>
        </w:rPr>
        <w:t>„(3</w:t>
      </w:r>
      <w:r w:rsidR="00E42248"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rPr>
        <w:t>) Käesoleva seaduse § 6</w:t>
      </w:r>
      <w:r w:rsidR="00E42248"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rPr>
        <w:t xml:space="preserve"> lõike 1 punktis 2 nimetatud 36 kuu jooksul kogunenud kindlustusstaaž loetakse nulliks päevast, mil kindlustatule määratakse baasmääras töötuskindlustushüvitis käesoleva seaduse alusel. Kui eelnimetatud kindlustusstaaži referentsperioodi on pikendatud § 6</w:t>
      </w:r>
      <w:r w:rsidRPr="00CA399D">
        <w:rPr>
          <w:rFonts w:ascii="Times New Roman" w:hAnsi="Times New Roman" w:cs="Times New Roman"/>
          <w:sz w:val="24"/>
          <w:szCs w:val="24"/>
          <w:vertAlign w:val="superscript"/>
        </w:rPr>
        <w:t>2</w:t>
      </w:r>
      <w:r w:rsidRPr="00CA399D">
        <w:rPr>
          <w:rFonts w:ascii="Times New Roman" w:hAnsi="Times New Roman" w:cs="Times New Roman"/>
          <w:sz w:val="24"/>
          <w:szCs w:val="24"/>
        </w:rPr>
        <w:t xml:space="preserve"> lõike 1 alusel, loetakse nulliks kogu pikendatud referentsperioodil kogunenud kindlustusstaaž. Kindlustatu tööle asumisel, välja arvatud ajutine töötamine tööturumeetmete seaduse § 11 tähenduses, jätkub kindlustusstaaži </w:t>
      </w:r>
      <w:commentRangeStart w:id="14"/>
      <w:commentRangeStart w:id="15"/>
      <w:r w:rsidRPr="00CA399D">
        <w:rPr>
          <w:rFonts w:ascii="Times New Roman" w:hAnsi="Times New Roman" w:cs="Times New Roman"/>
          <w:sz w:val="24"/>
          <w:szCs w:val="24"/>
        </w:rPr>
        <w:t>arvestus</w:t>
      </w:r>
      <w:commentRangeEnd w:id="14"/>
      <w:r w:rsidR="006F77CD">
        <w:rPr>
          <w:rStyle w:val="Kommentaariviide"/>
        </w:rPr>
        <w:commentReference w:id="14"/>
      </w:r>
      <w:commentRangeEnd w:id="15"/>
      <w:r w:rsidR="00AC786E">
        <w:rPr>
          <w:rStyle w:val="Kommentaariviide"/>
        </w:rPr>
        <w:commentReference w:id="15"/>
      </w:r>
      <w:r w:rsidRPr="00CA399D">
        <w:rPr>
          <w:rFonts w:ascii="Times New Roman" w:hAnsi="Times New Roman" w:cs="Times New Roman"/>
          <w:sz w:val="24"/>
          <w:szCs w:val="24"/>
        </w:rPr>
        <w:t>.</w:t>
      </w:r>
      <w:r w:rsidR="00043523" w:rsidRPr="00CA399D">
        <w:rPr>
          <w:rFonts w:ascii="Times New Roman" w:hAnsi="Times New Roman" w:cs="Times New Roman"/>
          <w:sz w:val="24"/>
          <w:szCs w:val="24"/>
        </w:rPr>
        <w:t>“</w:t>
      </w:r>
      <w:r w:rsidRPr="00CA399D">
        <w:rPr>
          <w:rFonts w:ascii="Times New Roman" w:hAnsi="Times New Roman" w:cs="Times New Roman"/>
          <w:sz w:val="24"/>
          <w:szCs w:val="24"/>
        </w:rPr>
        <w:t>;</w:t>
      </w:r>
    </w:p>
    <w:p w14:paraId="4D46AF09" w14:textId="77777777" w:rsidR="00077665" w:rsidRPr="00CA399D" w:rsidRDefault="00077665" w:rsidP="00CF19AF">
      <w:pPr>
        <w:spacing w:after="0" w:line="240" w:lineRule="auto"/>
        <w:jc w:val="both"/>
        <w:rPr>
          <w:rFonts w:ascii="Times New Roman" w:hAnsi="Times New Roman" w:cs="Times New Roman"/>
          <w:sz w:val="24"/>
          <w:szCs w:val="24"/>
          <w:lang w:eastAsia="et-EE"/>
        </w:rPr>
      </w:pPr>
    </w:p>
    <w:p w14:paraId="2C2F31E4" w14:textId="463367D1" w:rsidR="009015CB" w:rsidRPr="00CA399D" w:rsidRDefault="001B48C0" w:rsidP="00CF19AF">
      <w:pPr>
        <w:spacing w:after="0" w:line="240" w:lineRule="auto"/>
        <w:jc w:val="both"/>
        <w:rPr>
          <w:rFonts w:ascii="Times New Roman" w:eastAsia="Times New Roman" w:hAnsi="Times New Roman" w:cs="Times New Roman"/>
          <w:sz w:val="24"/>
          <w:szCs w:val="24"/>
          <w:lang w:eastAsia="et-EE"/>
        </w:rPr>
      </w:pPr>
      <w:r w:rsidRPr="00CA399D">
        <w:rPr>
          <w:rFonts w:ascii="Times New Roman" w:hAnsi="Times New Roman" w:cs="Times New Roman"/>
          <w:b/>
          <w:bCs/>
          <w:sz w:val="24"/>
          <w:szCs w:val="24"/>
        </w:rPr>
        <w:t>9</w:t>
      </w:r>
      <w:r w:rsidR="00332576" w:rsidRPr="00CA399D">
        <w:rPr>
          <w:rFonts w:ascii="Times New Roman" w:hAnsi="Times New Roman" w:cs="Times New Roman"/>
          <w:b/>
          <w:bCs/>
          <w:sz w:val="24"/>
          <w:szCs w:val="24"/>
        </w:rPr>
        <w:t>)</w:t>
      </w:r>
      <w:r w:rsidR="00332576" w:rsidRPr="00CA399D">
        <w:rPr>
          <w:rFonts w:ascii="Times New Roman" w:hAnsi="Times New Roman" w:cs="Times New Roman"/>
          <w:sz w:val="24"/>
          <w:szCs w:val="24"/>
        </w:rPr>
        <w:t xml:space="preserve"> </w:t>
      </w:r>
      <w:r w:rsidR="00180817" w:rsidRPr="00CA399D">
        <w:rPr>
          <w:rFonts w:ascii="Times New Roman" w:eastAsia="Times New Roman" w:hAnsi="Times New Roman" w:cs="Times New Roman"/>
          <w:sz w:val="24"/>
          <w:szCs w:val="24"/>
          <w:lang w:eastAsia="et-EE"/>
        </w:rPr>
        <w:t>paragrahv</w:t>
      </w:r>
      <w:r w:rsidR="009015CB" w:rsidRPr="00CA399D">
        <w:rPr>
          <w:rFonts w:ascii="Times New Roman" w:eastAsia="Times New Roman" w:hAnsi="Times New Roman" w:cs="Times New Roman"/>
          <w:sz w:val="24"/>
          <w:szCs w:val="24"/>
          <w:lang w:eastAsia="et-EE"/>
        </w:rPr>
        <w:t>i</w:t>
      </w:r>
      <w:r w:rsidR="00180817" w:rsidRPr="00CA399D">
        <w:rPr>
          <w:rFonts w:ascii="Times New Roman" w:eastAsia="Times New Roman" w:hAnsi="Times New Roman" w:cs="Times New Roman"/>
          <w:sz w:val="24"/>
          <w:szCs w:val="24"/>
          <w:lang w:eastAsia="et-EE"/>
        </w:rPr>
        <w:t xml:space="preserve"> 8</w:t>
      </w:r>
      <w:r w:rsidR="009015CB" w:rsidRPr="00CA399D">
        <w:rPr>
          <w:rFonts w:ascii="Times New Roman" w:eastAsia="Times New Roman" w:hAnsi="Times New Roman" w:cs="Times New Roman"/>
          <w:sz w:val="24"/>
          <w:szCs w:val="24"/>
          <w:lang w:eastAsia="et-EE"/>
        </w:rPr>
        <w:t xml:space="preserve"> pealkiri muudetakse ja sõnastatakse järgmiselt:</w:t>
      </w:r>
    </w:p>
    <w:p w14:paraId="567A1C58" w14:textId="3E0BCC88" w:rsidR="002F2841" w:rsidRPr="00CA399D" w:rsidRDefault="009015CB" w:rsidP="00CF19AF">
      <w:pPr>
        <w:spacing w:after="0" w:line="240" w:lineRule="auto"/>
        <w:jc w:val="both"/>
        <w:rPr>
          <w:rFonts w:ascii="Times New Roman" w:eastAsia="Times New Roman" w:hAnsi="Times New Roman" w:cs="Times New Roman"/>
          <w:sz w:val="24"/>
          <w:szCs w:val="24"/>
          <w:lang w:eastAsia="et-EE"/>
        </w:rPr>
      </w:pPr>
      <w:r w:rsidRPr="00CA399D">
        <w:rPr>
          <w:rFonts w:ascii="Times New Roman" w:eastAsia="Times New Roman" w:hAnsi="Times New Roman" w:cs="Times New Roman"/>
          <w:sz w:val="24"/>
          <w:szCs w:val="24"/>
          <w:lang w:eastAsia="et-EE"/>
        </w:rPr>
        <w:t>„</w:t>
      </w:r>
      <w:r w:rsidRPr="00CA399D">
        <w:rPr>
          <w:rFonts w:ascii="Times New Roman" w:eastAsia="Times New Roman" w:hAnsi="Times New Roman" w:cs="Times New Roman"/>
          <w:b/>
          <w:bCs/>
          <w:sz w:val="24"/>
          <w:szCs w:val="24"/>
          <w:lang w:eastAsia="et-EE"/>
        </w:rPr>
        <w:t xml:space="preserve">§ 8. Sissetulekupõhise töötuskindlustushüvitise </w:t>
      </w:r>
      <w:r w:rsidR="00565D1F" w:rsidRPr="00CA399D">
        <w:rPr>
          <w:rFonts w:ascii="Times New Roman" w:eastAsia="Times New Roman" w:hAnsi="Times New Roman" w:cs="Times New Roman"/>
          <w:b/>
          <w:bCs/>
          <w:sz w:val="24"/>
          <w:szCs w:val="24"/>
          <w:lang w:eastAsia="et-EE"/>
        </w:rPr>
        <w:t>saamise</w:t>
      </w:r>
      <w:r w:rsidRPr="00CA399D">
        <w:rPr>
          <w:rFonts w:ascii="Times New Roman" w:eastAsia="Times New Roman" w:hAnsi="Times New Roman" w:cs="Times New Roman"/>
          <w:b/>
          <w:bCs/>
          <w:sz w:val="24"/>
          <w:szCs w:val="24"/>
          <w:lang w:eastAsia="et-EE"/>
        </w:rPr>
        <w:t xml:space="preserve"> </w:t>
      </w:r>
      <w:r w:rsidR="00565D1F" w:rsidRPr="00CA399D">
        <w:rPr>
          <w:rFonts w:ascii="Times New Roman" w:eastAsia="Times New Roman" w:hAnsi="Times New Roman" w:cs="Times New Roman"/>
          <w:b/>
          <w:bCs/>
          <w:sz w:val="24"/>
          <w:szCs w:val="24"/>
          <w:lang w:eastAsia="et-EE"/>
        </w:rPr>
        <w:t>periood</w:t>
      </w:r>
      <w:r w:rsidR="00043523" w:rsidRPr="00CA399D">
        <w:rPr>
          <w:rFonts w:ascii="Times New Roman" w:eastAsia="Times New Roman" w:hAnsi="Times New Roman" w:cs="Times New Roman"/>
          <w:sz w:val="24"/>
          <w:szCs w:val="24"/>
          <w:lang w:eastAsia="et-EE"/>
        </w:rPr>
        <w:t>“</w:t>
      </w:r>
      <w:r w:rsidR="002C7657" w:rsidRPr="00CA399D">
        <w:rPr>
          <w:rFonts w:ascii="Times New Roman" w:eastAsia="Times New Roman" w:hAnsi="Times New Roman" w:cs="Times New Roman"/>
          <w:sz w:val="24"/>
          <w:szCs w:val="24"/>
          <w:lang w:eastAsia="et-EE"/>
        </w:rPr>
        <w:t>;</w:t>
      </w:r>
    </w:p>
    <w:p w14:paraId="1B6CC217" w14:textId="7307BB34" w:rsidR="00CA62B6" w:rsidRPr="00CA399D" w:rsidRDefault="00CA62B6" w:rsidP="00CF19AF">
      <w:pPr>
        <w:spacing w:after="0" w:line="240" w:lineRule="auto"/>
        <w:jc w:val="both"/>
        <w:rPr>
          <w:rFonts w:ascii="Times New Roman" w:eastAsia="Times New Roman" w:hAnsi="Times New Roman" w:cs="Times New Roman"/>
          <w:sz w:val="24"/>
          <w:szCs w:val="24"/>
          <w:lang w:eastAsia="et-EE"/>
        </w:rPr>
      </w:pPr>
    </w:p>
    <w:p w14:paraId="2A3D4ACC" w14:textId="4D323B61" w:rsidR="00EF18D9" w:rsidRPr="00CA399D" w:rsidRDefault="00F07182" w:rsidP="00CF19AF">
      <w:pPr>
        <w:spacing w:after="0" w:line="240" w:lineRule="auto"/>
        <w:jc w:val="both"/>
        <w:rPr>
          <w:rFonts w:ascii="Times New Roman" w:eastAsia="Times New Roman" w:hAnsi="Times New Roman" w:cs="Times New Roman"/>
          <w:sz w:val="24"/>
          <w:szCs w:val="24"/>
          <w:lang w:eastAsia="et-EE"/>
        </w:rPr>
      </w:pPr>
      <w:r w:rsidRPr="00CA399D">
        <w:rPr>
          <w:rFonts w:ascii="Times New Roman" w:eastAsia="Times New Roman" w:hAnsi="Times New Roman" w:cs="Times New Roman"/>
          <w:b/>
          <w:bCs/>
          <w:sz w:val="24"/>
          <w:szCs w:val="24"/>
          <w:lang w:eastAsia="et-EE"/>
        </w:rPr>
        <w:lastRenderedPageBreak/>
        <w:t>1</w:t>
      </w:r>
      <w:r w:rsidR="00BF64C4" w:rsidRPr="00CA399D">
        <w:rPr>
          <w:rFonts w:ascii="Times New Roman" w:eastAsia="Times New Roman" w:hAnsi="Times New Roman" w:cs="Times New Roman"/>
          <w:b/>
          <w:bCs/>
          <w:sz w:val="24"/>
          <w:szCs w:val="24"/>
          <w:lang w:eastAsia="et-EE"/>
        </w:rPr>
        <w:t>0</w:t>
      </w:r>
      <w:r w:rsidR="00915142" w:rsidRPr="00CA399D">
        <w:rPr>
          <w:rFonts w:ascii="Times New Roman" w:eastAsia="Times New Roman" w:hAnsi="Times New Roman" w:cs="Times New Roman"/>
          <w:b/>
          <w:bCs/>
          <w:sz w:val="24"/>
          <w:szCs w:val="24"/>
          <w:lang w:eastAsia="et-EE"/>
        </w:rPr>
        <w:t>)</w:t>
      </w:r>
      <w:r w:rsidR="00915142" w:rsidRPr="00CA399D">
        <w:rPr>
          <w:rFonts w:ascii="Times New Roman" w:eastAsia="Times New Roman" w:hAnsi="Times New Roman" w:cs="Times New Roman"/>
          <w:sz w:val="24"/>
          <w:szCs w:val="24"/>
          <w:lang w:eastAsia="et-EE"/>
        </w:rPr>
        <w:t xml:space="preserve"> </w:t>
      </w:r>
      <w:r w:rsidR="00EF18D9" w:rsidRPr="00CA399D">
        <w:rPr>
          <w:rFonts w:ascii="Times New Roman" w:eastAsia="Times New Roman" w:hAnsi="Times New Roman" w:cs="Times New Roman"/>
          <w:sz w:val="24"/>
          <w:szCs w:val="24"/>
          <w:lang w:eastAsia="et-EE"/>
        </w:rPr>
        <w:t>paragrahvi 8 lõike 2 punktis 2 asendatakse tekstiosa „aja-, asendus- või reservteenistuses“ tekstiosaga „ajateenistuses, korralises asendusteenistuses või erakorralises reservasendusteenistuses“;</w:t>
      </w:r>
    </w:p>
    <w:p w14:paraId="42FCCCFE" w14:textId="77777777" w:rsidR="00EF18D9" w:rsidRPr="00CA399D" w:rsidRDefault="00EF18D9" w:rsidP="00CF19AF">
      <w:pPr>
        <w:spacing w:after="0" w:line="240" w:lineRule="auto"/>
        <w:jc w:val="both"/>
        <w:rPr>
          <w:rFonts w:ascii="Times New Roman" w:eastAsia="Times New Roman" w:hAnsi="Times New Roman" w:cs="Times New Roman"/>
          <w:sz w:val="24"/>
          <w:szCs w:val="24"/>
          <w:lang w:eastAsia="et-EE"/>
        </w:rPr>
      </w:pPr>
    </w:p>
    <w:p w14:paraId="0997E291" w14:textId="1070C48C" w:rsidR="00F873A0" w:rsidRPr="00CA399D" w:rsidRDefault="00EF18D9" w:rsidP="00CF19AF">
      <w:pPr>
        <w:spacing w:after="0" w:line="240" w:lineRule="auto"/>
        <w:jc w:val="both"/>
        <w:rPr>
          <w:rFonts w:ascii="Times New Roman" w:eastAsia="Times New Roman" w:hAnsi="Times New Roman" w:cs="Times New Roman"/>
          <w:sz w:val="24"/>
          <w:szCs w:val="24"/>
          <w:lang w:eastAsia="et-EE"/>
        </w:rPr>
      </w:pPr>
      <w:r w:rsidRPr="00CA399D">
        <w:rPr>
          <w:rFonts w:ascii="Times New Roman" w:eastAsia="Times New Roman" w:hAnsi="Times New Roman" w:cs="Times New Roman"/>
          <w:b/>
          <w:bCs/>
          <w:sz w:val="24"/>
          <w:szCs w:val="24"/>
          <w:lang w:eastAsia="et-EE"/>
        </w:rPr>
        <w:t>11)</w:t>
      </w:r>
      <w:r w:rsidRPr="00CA399D">
        <w:rPr>
          <w:rFonts w:ascii="Times New Roman" w:eastAsia="Times New Roman" w:hAnsi="Times New Roman" w:cs="Times New Roman"/>
          <w:sz w:val="24"/>
          <w:szCs w:val="24"/>
          <w:lang w:eastAsia="et-EE"/>
        </w:rPr>
        <w:t xml:space="preserve"> </w:t>
      </w:r>
      <w:r w:rsidR="00915142" w:rsidRPr="00CA399D">
        <w:rPr>
          <w:rFonts w:ascii="Times New Roman" w:eastAsia="Times New Roman" w:hAnsi="Times New Roman" w:cs="Times New Roman"/>
          <w:sz w:val="24"/>
          <w:szCs w:val="24"/>
          <w:lang w:eastAsia="et-EE"/>
        </w:rPr>
        <w:t xml:space="preserve">paragrahvi 8 </w:t>
      </w:r>
      <w:commentRangeStart w:id="16"/>
      <w:r w:rsidR="00915142" w:rsidRPr="00CA399D">
        <w:rPr>
          <w:rFonts w:ascii="Times New Roman" w:eastAsia="Times New Roman" w:hAnsi="Times New Roman" w:cs="Times New Roman"/>
          <w:sz w:val="24"/>
          <w:szCs w:val="24"/>
          <w:lang w:eastAsia="et-EE"/>
        </w:rPr>
        <w:t>lõiked 2</w:t>
      </w:r>
      <w:r w:rsidR="003C1063" w:rsidRPr="00CA399D">
        <w:rPr>
          <w:rFonts w:ascii="Times New Roman" w:eastAsia="Times New Roman" w:hAnsi="Times New Roman" w:cs="Times New Roman"/>
          <w:sz w:val="24"/>
          <w:szCs w:val="24"/>
          <w:lang w:eastAsia="et-EE"/>
        </w:rPr>
        <w:t>−</w:t>
      </w:r>
      <w:r w:rsidR="00CA62B6" w:rsidRPr="00CA399D">
        <w:rPr>
          <w:rFonts w:ascii="Times New Roman" w:eastAsia="Times New Roman" w:hAnsi="Times New Roman" w:cs="Times New Roman"/>
          <w:sz w:val="24"/>
          <w:szCs w:val="24"/>
          <w:lang w:eastAsia="et-EE"/>
        </w:rPr>
        <w:t xml:space="preserve">3 </w:t>
      </w:r>
      <w:commentRangeEnd w:id="16"/>
      <w:r w:rsidR="00AC786E">
        <w:rPr>
          <w:rStyle w:val="Kommentaariviide"/>
        </w:rPr>
        <w:commentReference w:id="16"/>
      </w:r>
      <w:r w:rsidR="00CA62B6" w:rsidRPr="00CA399D">
        <w:rPr>
          <w:rFonts w:ascii="Times New Roman" w:eastAsia="Times New Roman" w:hAnsi="Times New Roman" w:cs="Times New Roman"/>
          <w:sz w:val="24"/>
          <w:szCs w:val="24"/>
          <w:lang w:eastAsia="et-EE"/>
        </w:rPr>
        <w:t>tunnistatakse kehtetuks;</w:t>
      </w:r>
    </w:p>
    <w:p w14:paraId="7EBB0D15" w14:textId="77777777" w:rsidR="00EE3C9B" w:rsidRPr="00CA399D" w:rsidRDefault="00EE3C9B" w:rsidP="00CF19AF">
      <w:pPr>
        <w:spacing w:after="0" w:line="240" w:lineRule="auto"/>
        <w:jc w:val="both"/>
        <w:rPr>
          <w:rFonts w:ascii="Times New Roman" w:eastAsia="Times New Roman" w:hAnsi="Times New Roman" w:cs="Times New Roman"/>
          <w:sz w:val="24"/>
          <w:szCs w:val="24"/>
          <w:lang w:eastAsia="et-EE"/>
        </w:rPr>
      </w:pPr>
    </w:p>
    <w:p w14:paraId="5F6F96C2" w14:textId="309F01AB" w:rsidR="002C7657" w:rsidRPr="00CA399D" w:rsidRDefault="00CA62B6" w:rsidP="00CF19AF">
      <w:pPr>
        <w:spacing w:after="0" w:line="240" w:lineRule="auto"/>
        <w:jc w:val="both"/>
        <w:rPr>
          <w:rFonts w:ascii="Times New Roman" w:eastAsia="Times New Roman" w:hAnsi="Times New Roman" w:cs="Times New Roman"/>
          <w:sz w:val="24"/>
          <w:szCs w:val="24"/>
          <w:lang w:eastAsia="et-EE"/>
        </w:rPr>
      </w:pPr>
      <w:r w:rsidRPr="00CA399D">
        <w:rPr>
          <w:rFonts w:ascii="Times New Roman" w:eastAsia="Times New Roman" w:hAnsi="Times New Roman" w:cs="Times New Roman"/>
          <w:b/>
          <w:bCs/>
          <w:sz w:val="24"/>
          <w:szCs w:val="24"/>
          <w:lang w:eastAsia="et-EE"/>
        </w:rPr>
        <w:t>1</w:t>
      </w:r>
      <w:r w:rsidR="00F837EC" w:rsidRPr="00CA399D">
        <w:rPr>
          <w:rFonts w:ascii="Times New Roman" w:eastAsia="Times New Roman" w:hAnsi="Times New Roman" w:cs="Times New Roman"/>
          <w:b/>
          <w:bCs/>
          <w:sz w:val="24"/>
          <w:szCs w:val="24"/>
          <w:lang w:eastAsia="et-EE"/>
        </w:rPr>
        <w:t>2</w:t>
      </w:r>
      <w:r w:rsidR="0044287B" w:rsidRPr="00CA399D">
        <w:rPr>
          <w:rFonts w:ascii="Times New Roman" w:eastAsia="Times New Roman" w:hAnsi="Times New Roman" w:cs="Times New Roman"/>
          <w:b/>
          <w:bCs/>
          <w:sz w:val="24"/>
          <w:szCs w:val="24"/>
          <w:lang w:eastAsia="et-EE"/>
        </w:rPr>
        <w:t>)</w:t>
      </w:r>
      <w:r w:rsidR="0044287B" w:rsidRPr="00CA399D">
        <w:rPr>
          <w:rFonts w:ascii="Times New Roman" w:eastAsia="Times New Roman" w:hAnsi="Times New Roman" w:cs="Times New Roman"/>
          <w:sz w:val="24"/>
          <w:szCs w:val="24"/>
          <w:lang w:eastAsia="et-EE"/>
        </w:rPr>
        <w:t xml:space="preserve"> seadust täiendatakse §-</w:t>
      </w:r>
      <w:r w:rsidR="00390EE6" w:rsidRPr="00CA399D">
        <w:rPr>
          <w:rFonts w:ascii="Times New Roman" w:eastAsia="Times New Roman" w:hAnsi="Times New Roman" w:cs="Times New Roman"/>
          <w:sz w:val="24"/>
          <w:szCs w:val="24"/>
          <w:lang w:eastAsia="et-EE"/>
        </w:rPr>
        <w:t>de</w:t>
      </w:r>
      <w:r w:rsidR="0044287B" w:rsidRPr="00CA399D">
        <w:rPr>
          <w:rFonts w:ascii="Times New Roman" w:eastAsia="Times New Roman" w:hAnsi="Times New Roman" w:cs="Times New Roman"/>
          <w:sz w:val="24"/>
          <w:szCs w:val="24"/>
          <w:lang w:eastAsia="et-EE"/>
        </w:rPr>
        <w:t>ga 8</w:t>
      </w:r>
      <w:r w:rsidR="00300D32" w:rsidRPr="00CA399D">
        <w:rPr>
          <w:rFonts w:ascii="Times New Roman" w:eastAsia="Times New Roman" w:hAnsi="Times New Roman" w:cs="Times New Roman"/>
          <w:sz w:val="24"/>
          <w:szCs w:val="24"/>
          <w:vertAlign w:val="superscript"/>
          <w:lang w:eastAsia="et-EE"/>
        </w:rPr>
        <w:t>1</w:t>
      </w:r>
      <w:r w:rsidR="00390EE6" w:rsidRPr="00CA399D">
        <w:rPr>
          <w:rFonts w:ascii="Times New Roman" w:eastAsia="Times New Roman" w:hAnsi="Times New Roman" w:cs="Times New Roman"/>
          <w:sz w:val="24"/>
          <w:szCs w:val="24"/>
          <w:lang w:eastAsia="et-EE"/>
        </w:rPr>
        <w:t xml:space="preserve"> ja 8</w:t>
      </w:r>
      <w:r w:rsidR="00300D32" w:rsidRPr="00CA399D">
        <w:rPr>
          <w:rFonts w:ascii="Times New Roman" w:eastAsia="Times New Roman" w:hAnsi="Times New Roman" w:cs="Times New Roman"/>
          <w:sz w:val="24"/>
          <w:szCs w:val="24"/>
          <w:vertAlign w:val="superscript"/>
          <w:lang w:eastAsia="et-EE"/>
        </w:rPr>
        <w:t>2</w:t>
      </w:r>
      <w:r w:rsidR="0044287B" w:rsidRPr="00CA399D">
        <w:rPr>
          <w:rFonts w:ascii="Times New Roman" w:eastAsia="Times New Roman" w:hAnsi="Times New Roman" w:cs="Times New Roman"/>
          <w:sz w:val="24"/>
          <w:szCs w:val="24"/>
          <w:lang w:eastAsia="et-EE"/>
        </w:rPr>
        <w:t xml:space="preserve"> järgmises sõnastuses:</w:t>
      </w:r>
    </w:p>
    <w:p w14:paraId="2D917936" w14:textId="4A86EA74" w:rsidR="00CA62B6" w:rsidRPr="00CA399D" w:rsidRDefault="00CA62B6" w:rsidP="00CF19AF">
      <w:pPr>
        <w:spacing w:after="0" w:line="240" w:lineRule="auto"/>
        <w:jc w:val="both"/>
        <w:rPr>
          <w:rFonts w:ascii="Times New Roman" w:eastAsia="Times New Roman" w:hAnsi="Times New Roman" w:cs="Times New Roman"/>
          <w:b/>
          <w:bCs/>
          <w:sz w:val="24"/>
          <w:szCs w:val="24"/>
          <w:lang w:eastAsia="et-EE"/>
        </w:rPr>
      </w:pPr>
      <w:r w:rsidRPr="00CA399D">
        <w:rPr>
          <w:rFonts w:ascii="Times New Roman" w:eastAsia="Times New Roman" w:hAnsi="Times New Roman" w:cs="Times New Roman"/>
          <w:sz w:val="24"/>
          <w:szCs w:val="24"/>
          <w:lang w:eastAsia="et-EE"/>
        </w:rPr>
        <w:t>„</w:t>
      </w:r>
      <w:r w:rsidRPr="00CA399D">
        <w:rPr>
          <w:rFonts w:ascii="Times New Roman" w:eastAsia="Times New Roman" w:hAnsi="Times New Roman" w:cs="Times New Roman"/>
          <w:b/>
          <w:bCs/>
          <w:sz w:val="24"/>
          <w:szCs w:val="24"/>
          <w:lang w:eastAsia="et-EE"/>
        </w:rPr>
        <w:t>§ 8</w:t>
      </w:r>
      <w:r w:rsidR="00886F43" w:rsidRPr="00CA399D">
        <w:rPr>
          <w:rFonts w:ascii="Times New Roman" w:eastAsia="Times New Roman" w:hAnsi="Times New Roman" w:cs="Times New Roman"/>
          <w:b/>
          <w:bCs/>
          <w:sz w:val="24"/>
          <w:szCs w:val="24"/>
          <w:vertAlign w:val="superscript"/>
          <w:lang w:eastAsia="et-EE"/>
        </w:rPr>
        <w:t>1</w:t>
      </w:r>
      <w:r w:rsidRPr="00CA399D">
        <w:rPr>
          <w:rFonts w:ascii="Times New Roman" w:eastAsia="Times New Roman" w:hAnsi="Times New Roman" w:cs="Times New Roman"/>
          <w:b/>
          <w:bCs/>
          <w:sz w:val="24"/>
          <w:szCs w:val="24"/>
          <w:lang w:eastAsia="et-EE"/>
        </w:rPr>
        <w:t>. Baasmääras töötuskindlustushüvitise</w:t>
      </w:r>
      <w:r w:rsidR="002979C5" w:rsidRPr="00CA399D">
        <w:rPr>
          <w:rFonts w:ascii="Times New Roman" w:eastAsia="Times New Roman" w:hAnsi="Times New Roman" w:cs="Times New Roman"/>
          <w:b/>
          <w:bCs/>
          <w:sz w:val="24"/>
          <w:szCs w:val="24"/>
          <w:lang w:eastAsia="et-EE"/>
        </w:rPr>
        <w:t xml:space="preserve"> saamise</w:t>
      </w:r>
      <w:r w:rsidRPr="00CA399D">
        <w:rPr>
          <w:rFonts w:ascii="Times New Roman" w:eastAsia="Times New Roman" w:hAnsi="Times New Roman" w:cs="Times New Roman"/>
          <w:b/>
          <w:bCs/>
          <w:sz w:val="24"/>
          <w:szCs w:val="24"/>
          <w:lang w:eastAsia="et-EE"/>
        </w:rPr>
        <w:t xml:space="preserve"> </w:t>
      </w:r>
      <w:r w:rsidR="002979C5" w:rsidRPr="00CA399D">
        <w:rPr>
          <w:rFonts w:ascii="Times New Roman" w:eastAsia="Times New Roman" w:hAnsi="Times New Roman" w:cs="Times New Roman"/>
          <w:b/>
          <w:bCs/>
          <w:sz w:val="24"/>
          <w:szCs w:val="24"/>
          <w:lang w:eastAsia="et-EE"/>
        </w:rPr>
        <w:t>periood</w:t>
      </w:r>
    </w:p>
    <w:p w14:paraId="09E6F533" w14:textId="77777777" w:rsidR="009D3A31" w:rsidRPr="00CA399D" w:rsidRDefault="009D3A31" w:rsidP="00CF19AF">
      <w:pPr>
        <w:spacing w:after="0" w:line="240" w:lineRule="auto"/>
        <w:jc w:val="both"/>
        <w:rPr>
          <w:rFonts w:ascii="Times New Roman" w:eastAsia="Times New Roman" w:hAnsi="Times New Roman" w:cs="Times New Roman"/>
          <w:b/>
          <w:bCs/>
          <w:sz w:val="24"/>
          <w:szCs w:val="24"/>
          <w:lang w:eastAsia="et-EE"/>
        </w:rPr>
      </w:pPr>
    </w:p>
    <w:p w14:paraId="15475B70" w14:textId="7D658E38" w:rsidR="00CA62B6" w:rsidRPr="00CA399D" w:rsidRDefault="009D3A31" w:rsidP="00CF19AF">
      <w:pPr>
        <w:spacing w:after="0" w:line="240" w:lineRule="auto"/>
        <w:rPr>
          <w:rFonts w:ascii="Times New Roman" w:hAnsi="Times New Roman"/>
          <w:sz w:val="24"/>
          <w:lang w:eastAsia="et-EE"/>
        </w:rPr>
      </w:pPr>
      <w:r w:rsidRPr="00CA399D">
        <w:rPr>
          <w:rFonts w:ascii="Times New Roman" w:hAnsi="Times New Roman"/>
          <w:sz w:val="24"/>
          <w:lang w:eastAsia="et-EE"/>
        </w:rPr>
        <w:t xml:space="preserve">(1) </w:t>
      </w:r>
      <w:r w:rsidR="00CA62B6" w:rsidRPr="00CA399D">
        <w:rPr>
          <w:rFonts w:ascii="Times New Roman" w:hAnsi="Times New Roman"/>
          <w:sz w:val="24"/>
          <w:lang w:eastAsia="et-EE"/>
        </w:rPr>
        <w:t>Kindlustatul on õigus saada baasmääras töötuskindlustushüvitist 180 kalendripäeva.</w:t>
      </w:r>
    </w:p>
    <w:p w14:paraId="0D89CC94" w14:textId="77777777" w:rsidR="009D3A31" w:rsidRPr="00CA399D" w:rsidRDefault="009D3A31" w:rsidP="00CF19AF">
      <w:pPr>
        <w:spacing w:after="0" w:line="240" w:lineRule="auto"/>
        <w:rPr>
          <w:lang w:eastAsia="et-EE"/>
        </w:rPr>
      </w:pPr>
    </w:p>
    <w:p w14:paraId="0E48D2C1" w14:textId="428210B3" w:rsidR="00390EE6" w:rsidRPr="00CA399D" w:rsidRDefault="00CA62B6" w:rsidP="00CF19AF">
      <w:pPr>
        <w:spacing w:after="0" w:line="240" w:lineRule="auto"/>
        <w:jc w:val="both"/>
        <w:rPr>
          <w:rFonts w:ascii="Times New Roman" w:hAnsi="Times New Roman" w:cs="Times New Roman"/>
          <w:sz w:val="24"/>
          <w:szCs w:val="24"/>
          <w:lang w:eastAsia="et-EE"/>
        </w:rPr>
      </w:pPr>
      <w:r w:rsidRPr="00CA399D">
        <w:rPr>
          <w:rFonts w:ascii="Times New Roman" w:hAnsi="Times New Roman" w:cs="Times New Roman"/>
          <w:sz w:val="24"/>
          <w:szCs w:val="24"/>
          <w:lang w:eastAsia="et-EE"/>
        </w:rPr>
        <w:t>(2) Käesoleva seaduse § 8 lõikes 1</w:t>
      </w:r>
      <w:r w:rsidR="00886F43" w:rsidRPr="00CA399D">
        <w:rPr>
          <w:rFonts w:ascii="Times New Roman" w:hAnsi="Times New Roman" w:cs="Times New Roman"/>
          <w:sz w:val="24"/>
          <w:szCs w:val="24"/>
          <w:vertAlign w:val="superscript"/>
          <w:lang w:eastAsia="et-EE"/>
        </w:rPr>
        <w:t>3</w:t>
      </w:r>
      <w:r w:rsidRPr="00CA399D">
        <w:rPr>
          <w:rFonts w:ascii="Times New Roman" w:hAnsi="Times New Roman" w:cs="Times New Roman"/>
          <w:sz w:val="24"/>
          <w:szCs w:val="24"/>
          <w:lang w:eastAsia="et-EE"/>
        </w:rPr>
        <w:t xml:space="preserve"> sätestatud</w:t>
      </w:r>
      <w:r w:rsidR="003C1063" w:rsidRPr="00CA399D">
        <w:rPr>
          <w:rFonts w:ascii="Times New Roman" w:hAnsi="Times New Roman" w:cs="Times New Roman"/>
          <w:sz w:val="24"/>
          <w:szCs w:val="24"/>
          <w:lang w:eastAsia="et-EE"/>
        </w:rPr>
        <w:t xml:space="preserve"> sissetulekupõhise</w:t>
      </w:r>
      <w:r w:rsidRPr="00CA399D">
        <w:rPr>
          <w:rFonts w:ascii="Times New Roman" w:hAnsi="Times New Roman" w:cs="Times New Roman"/>
          <w:sz w:val="24"/>
          <w:szCs w:val="24"/>
          <w:lang w:eastAsia="et-EE"/>
        </w:rPr>
        <w:t xml:space="preserve"> töötuskindlustushüvitise saamise perioodi pikenemi</w:t>
      </w:r>
      <w:r w:rsidR="00390EE6" w:rsidRPr="00CA399D">
        <w:rPr>
          <w:rFonts w:ascii="Times New Roman" w:hAnsi="Times New Roman" w:cs="Times New Roman"/>
          <w:sz w:val="24"/>
          <w:szCs w:val="24"/>
          <w:lang w:eastAsia="et-EE"/>
        </w:rPr>
        <w:t>st</w:t>
      </w:r>
      <w:r w:rsidRPr="00CA399D">
        <w:rPr>
          <w:rFonts w:ascii="Times New Roman" w:hAnsi="Times New Roman" w:cs="Times New Roman"/>
          <w:sz w:val="24"/>
          <w:szCs w:val="24"/>
          <w:lang w:eastAsia="et-EE"/>
        </w:rPr>
        <w:t xml:space="preserve"> kohaldatakse ka </w:t>
      </w:r>
      <w:r w:rsidR="00D379F9" w:rsidRPr="00CA399D">
        <w:rPr>
          <w:rFonts w:ascii="Times New Roman" w:hAnsi="Times New Roman" w:cs="Times New Roman"/>
          <w:sz w:val="24"/>
          <w:szCs w:val="24"/>
          <w:lang w:eastAsia="et-EE"/>
        </w:rPr>
        <w:t>baasmääras töötuskindlustushüvitise</w:t>
      </w:r>
      <w:r w:rsidR="00D767DE" w:rsidRPr="00CA399D">
        <w:rPr>
          <w:rFonts w:ascii="Times New Roman" w:hAnsi="Times New Roman" w:cs="Times New Roman"/>
          <w:sz w:val="24"/>
          <w:szCs w:val="24"/>
          <w:lang w:eastAsia="et-EE"/>
        </w:rPr>
        <w:t>le</w:t>
      </w:r>
      <w:r w:rsidR="00D379F9" w:rsidRPr="00CA399D">
        <w:rPr>
          <w:rFonts w:ascii="Times New Roman" w:hAnsi="Times New Roman" w:cs="Times New Roman"/>
          <w:sz w:val="24"/>
          <w:szCs w:val="24"/>
          <w:lang w:eastAsia="et-EE"/>
        </w:rPr>
        <w:t>.</w:t>
      </w:r>
    </w:p>
    <w:p w14:paraId="29AD086F" w14:textId="77777777" w:rsidR="00D70E94" w:rsidRPr="00CA399D" w:rsidRDefault="00D70E94" w:rsidP="00CF19AF">
      <w:pPr>
        <w:spacing w:after="0" w:line="240" w:lineRule="auto"/>
        <w:jc w:val="both"/>
        <w:rPr>
          <w:rFonts w:ascii="Times New Roman" w:hAnsi="Times New Roman" w:cs="Times New Roman"/>
          <w:sz w:val="24"/>
          <w:szCs w:val="24"/>
          <w:lang w:eastAsia="et-EE"/>
        </w:rPr>
      </w:pPr>
    </w:p>
    <w:p w14:paraId="27CD95F7" w14:textId="2A639A8E" w:rsidR="00390EE6" w:rsidRPr="00CA399D" w:rsidRDefault="00390EE6" w:rsidP="00CF19AF">
      <w:pPr>
        <w:spacing w:after="0" w:line="240" w:lineRule="auto"/>
        <w:jc w:val="both"/>
        <w:rPr>
          <w:rFonts w:ascii="Times New Roman" w:hAnsi="Times New Roman" w:cs="Times New Roman"/>
          <w:b/>
          <w:bCs/>
          <w:sz w:val="24"/>
          <w:szCs w:val="24"/>
        </w:rPr>
      </w:pPr>
      <w:r w:rsidRPr="00CA399D">
        <w:rPr>
          <w:rFonts w:ascii="Times New Roman" w:hAnsi="Times New Roman" w:cs="Times New Roman"/>
          <w:b/>
          <w:bCs/>
          <w:sz w:val="24"/>
          <w:szCs w:val="24"/>
          <w:lang w:eastAsia="et-EE"/>
        </w:rPr>
        <w:t>§ 8</w:t>
      </w:r>
      <w:r w:rsidR="00886F43" w:rsidRPr="00CA399D">
        <w:rPr>
          <w:rFonts w:ascii="Times New Roman" w:hAnsi="Times New Roman" w:cs="Times New Roman"/>
          <w:b/>
          <w:bCs/>
          <w:sz w:val="24"/>
          <w:szCs w:val="24"/>
          <w:vertAlign w:val="superscript"/>
          <w:lang w:eastAsia="et-EE"/>
        </w:rPr>
        <w:t>2</w:t>
      </w:r>
      <w:r w:rsidRPr="00CA399D">
        <w:rPr>
          <w:rFonts w:ascii="Times New Roman" w:hAnsi="Times New Roman" w:cs="Times New Roman"/>
          <w:b/>
          <w:bCs/>
          <w:sz w:val="24"/>
          <w:szCs w:val="24"/>
          <w:lang w:eastAsia="et-EE"/>
        </w:rPr>
        <w:t>.</w:t>
      </w:r>
      <w:r w:rsidRPr="00CA399D">
        <w:rPr>
          <w:rFonts w:ascii="Times New Roman" w:hAnsi="Times New Roman" w:cs="Times New Roman"/>
          <w:sz w:val="24"/>
          <w:szCs w:val="24"/>
          <w:lang w:eastAsia="et-EE"/>
        </w:rPr>
        <w:t xml:space="preserve"> </w:t>
      </w:r>
      <w:r w:rsidRPr="00CA399D">
        <w:rPr>
          <w:rFonts w:ascii="Times New Roman" w:hAnsi="Times New Roman" w:cs="Times New Roman"/>
          <w:b/>
          <w:bCs/>
          <w:sz w:val="24"/>
          <w:szCs w:val="24"/>
        </w:rPr>
        <w:t>Töötuskindlustushüvitise maksmise jätkamine</w:t>
      </w:r>
    </w:p>
    <w:p w14:paraId="7E45F40C" w14:textId="77777777" w:rsidR="009D3A31" w:rsidRPr="00CA399D" w:rsidRDefault="009D3A31" w:rsidP="00CF19AF">
      <w:pPr>
        <w:spacing w:after="0" w:line="240" w:lineRule="auto"/>
        <w:jc w:val="both"/>
        <w:rPr>
          <w:rFonts w:ascii="Times New Roman" w:hAnsi="Times New Roman" w:cs="Times New Roman"/>
          <w:b/>
          <w:bCs/>
          <w:sz w:val="24"/>
          <w:szCs w:val="24"/>
        </w:rPr>
      </w:pPr>
    </w:p>
    <w:p w14:paraId="14FEFCC6" w14:textId="3E131679" w:rsidR="00390EE6" w:rsidRPr="00CA399D" w:rsidRDefault="00390EE6"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(1) Kui </w:t>
      </w:r>
      <w:r w:rsidR="00D34031" w:rsidRPr="00CA399D">
        <w:rPr>
          <w:rFonts w:ascii="Times New Roman" w:hAnsi="Times New Roman" w:cs="Times New Roman"/>
          <w:sz w:val="24"/>
          <w:szCs w:val="24"/>
        </w:rPr>
        <w:t>kindlustatule</w:t>
      </w:r>
      <w:r w:rsidRPr="00CA399D">
        <w:rPr>
          <w:rFonts w:ascii="Times New Roman" w:hAnsi="Times New Roman" w:cs="Times New Roman"/>
          <w:sz w:val="24"/>
          <w:szCs w:val="24"/>
        </w:rPr>
        <w:t xml:space="preserve"> määratud töötuskindlustushüvitise maksmine lõpetati enne käesoleva seaduse § 8</w:t>
      </w:r>
      <w:r w:rsidR="00D70E94" w:rsidRPr="00CA399D">
        <w:rPr>
          <w:rFonts w:ascii="Times New Roman" w:hAnsi="Times New Roman" w:cs="Times New Roman"/>
          <w:sz w:val="24"/>
          <w:szCs w:val="24"/>
        </w:rPr>
        <w:t xml:space="preserve"> lõigetes 1</w:t>
      </w:r>
      <w:r w:rsidR="00043523" w:rsidRPr="00CA399D">
        <w:rPr>
          <w:rFonts w:ascii="Times New Roman" w:hAnsi="Times New Roman" w:cs="Times New Roman"/>
          <w:sz w:val="24"/>
          <w:szCs w:val="24"/>
        </w:rPr>
        <w:t>–</w:t>
      </w:r>
      <w:r w:rsidR="00D70E94" w:rsidRPr="00CA399D">
        <w:rPr>
          <w:rFonts w:ascii="Times New Roman" w:hAnsi="Times New Roman" w:cs="Times New Roman"/>
          <w:sz w:val="24"/>
          <w:szCs w:val="24"/>
        </w:rPr>
        <w:t>1</w:t>
      </w:r>
      <w:r w:rsidR="00886F43" w:rsidRPr="00CA399D">
        <w:rPr>
          <w:rFonts w:ascii="Times New Roman" w:hAnsi="Times New Roman" w:cs="Times New Roman"/>
          <w:sz w:val="24"/>
          <w:szCs w:val="24"/>
          <w:vertAlign w:val="superscript"/>
        </w:rPr>
        <w:t>4</w:t>
      </w:r>
      <w:r w:rsidRPr="00CA399D">
        <w:rPr>
          <w:rFonts w:ascii="Times New Roman" w:hAnsi="Times New Roman" w:cs="Times New Roman"/>
          <w:sz w:val="24"/>
          <w:szCs w:val="24"/>
          <w:vertAlign w:val="superscript"/>
        </w:rPr>
        <w:t xml:space="preserve"> </w:t>
      </w:r>
      <w:r w:rsidR="00966E38" w:rsidRPr="00CA399D">
        <w:rPr>
          <w:rFonts w:ascii="Times New Roman" w:hAnsi="Times New Roman" w:cs="Times New Roman"/>
          <w:sz w:val="24"/>
          <w:szCs w:val="24"/>
        </w:rPr>
        <w:t>või</w:t>
      </w:r>
      <w:r w:rsidR="00A81E8A" w:rsidRPr="00CA399D">
        <w:rPr>
          <w:rFonts w:ascii="Times New Roman" w:hAnsi="Times New Roman" w:cs="Times New Roman"/>
          <w:sz w:val="24"/>
          <w:szCs w:val="24"/>
        </w:rPr>
        <w:t xml:space="preserve"> </w:t>
      </w:r>
      <w:r w:rsidRPr="00CA399D">
        <w:rPr>
          <w:rFonts w:ascii="Times New Roman" w:hAnsi="Times New Roman" w:cs="Times New Roman"/>
          <w:sz w:val="24"/>
          <w:szCs w:val="24"/>
        </w:rPr>
        <w:t>§</w:t>
      </w:r>
      <w:r w:rsidR="00985517" w:rsidRPr="00CA399D">
        <w:rPr>
          <w:rFonts w:ascii="Times New Roman" w:hAnsi="Times New Roman" w:cs="Times New Roman"/>
          <w:sz w:val="24"/>
          <w:szCs w:val="24"/>
        </w:rPr>
        <w:t>-s</w:t>
      </w:r>
      <w:r w:rsidRPr="00CA399D">
        <w:rPr>
          <w:rFonts w:ascii="Times New Roman" w:hAnsi="Times New Roman" w:cs="Times New Roman"/>
          <w:sz w:val="24"/>
          <w:szCs w:val="24"/>
        </w:rPr>
        <w:t xml:space="preserve"> 8</w:t>
      </w:r>
      <w:r w:rsidR="00886F43"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vertAlign w:val="superscript"/>
        </w:rPr>
        <w:t xml:space="preserve"> </w:t>
      </w:r>
      <w:r w:rsidRPr="00CA399D">
        <w:rPr>
          <w:rFonts w:ascii="Times New Roman" w:hAnsi="Times New Roman" w:cs="Times New Roman"/>
          <w:sz w:val="24"/>
          <w:szCs w:val="24"/>
        </w:rPr>
        <w:t xml:space="preserve">nimetatud perioodi lõppemist, on tal õigus </w:t>
      </w:r>
      <w:r w:rsidR="00D73C87" w:rsidRPr="00CA399D">
        <w:rPr>
          <w:rFonts w:ascii="Times New Roman" w:hAnsi="Times New Roman" w:cs="Times New Roman"/>
          <w:sz w:val="24"/>
          <w:szCs w:val="24"/>
        </w:rPr>
        <w:t>sama liiki töötuskindlustus</w:t>
      </w:r>
      <w:r w:rsidRPr="00CA399D">
        <w:rPr>
          <w:rFonts w:ascii="Times New Roman" w:hAnsi="Times New Roman" w:cs="Times New Roman"/>
          <w:sz w:val="24"/>
          <w:szCs w:val="24"/>
        </w:rPr>
        <w:t xml:space="preserve">hüvitise kasutamata osale juhul, kui </w:t>
      </w:r>
      <w:del w:id="17" w:author="Aili Sandre" w:date="2024-07-04T14:58:00Z">
        <w:r w:rsidRPr="00CA399D" w:rsidDel="001734CF">
          <w:rPr>
            <w:rFonts w:ascii="Times New Roman" w:hAnsi="Times New Roman" w:cs="Times New Roman"/>
            <w:sz w:val="24"/>
            <w:szCs w:val="24"/>
          </w:rPr>
          <w:delText>ta</w:delText>
        </w:r>
        <w:r w:rsidR="00952804" w:rsidRPr="00CA399D" w:rsidDel="001734CF">
          <w:rPr>
            <w:rFonts w:ascii="Times New Roman" w:hAnsi="Times New Roman" w:cs="Times New Roman"/>
            <w:sz w:val="24"/>
            <w:szCs w:val="24"/>
          </w:rPr>
          <w:delText xml:space="preserve"> </w:delText>
        </w:r>
      </w:del>
      <w:del w:id="18" w:author="Aili Sandre" w:date="2024-07-07T10:05:00Z">
        <w:r w:rsidR="00952804" w:rsidRPr="00CA399D" w:rsidDel="00B11225">
          <w:rPr>
            <w:rFonts w:ascii="Times New Roman" w:hAnsi="Times New Roman" w:cs="Times New Roman"/>
            <w:sz w:val="24"/>
            <w:szCs w:val="24"/>
          </w:rPr>
          <w:delText xml:space="preserve">on </w:delText>
        </w:r>
      </w:del>
      <w:r w:rsidR="00952804" w:rsidRPr="00CA399D">
        <w:rPr>
          <w:rFonts w:ascii="Times New Roman" w:hAnsi="Times New Roman"/>
          <w:sz w:val="24"/>
          <w:szCs w:val="24"/>
        </w:rPr>
        <w:t>täi</w:t>
      </w:r>
      <w:ins w:id="19" w:author="Aili Sandre" w:date="2024-07-04T14:58:00Z">
        <w:r w:rsidR="001734CF">
          <w:rPr>
            <w:rFonts w:ascii="Times New Roman" w:hAnsi="Times New Roman"/>
            <w:sz w:val="24"/>
            <w:szCs w:val="24"/>
          </w:rPr>
          <w:t>detud</w:t>
        </w:r>
      </w:ins>
      <w:del w:id="20" w:author="Aili Sandre" w:date="2024-07-04T14:58:00Z">
        <w:r w:rsidR="00952804" w:rsidRPr="00CA399D" w:rsidDel="001734CF">
          <w:rPr>
            <w:rFonts w:ascii="Times New Roman" w:hAnsi="Times New Roman"/>
            <w:sz w:val="24"/>
            <w:szCs w:val="24"/>
          </w:rPr>
          <w:delText>tnud</w:delText>
        </w:r>
      </w:del>
      <w:r w:rsidR="00952804" w:rsidRPr="00CA399D">
        <w:rPr>
          <w:rFonts w:ascii="Times New Roman" w:hAnsi="Times New Roman"/>
          <w:sz w:val="24"/>
          <w:szCs w:val="24"/>
        </w:rPr>
        <w:t xml:space="preserve"> </w:t>
      </w:r>
      <w:ins w:id="21" w:author="Aili Sandre" w:date="2024-07-07T10:05:00Z">
        <w:r w:rsidR="00B11225">
          <w:rPr>
            <w:rFonts w:ascii="Times New Roman" w:hAnsi="Times New Roman"/>
            <w:sz w:val="24"/>
            <w:szCs w:val="24"/>
          </w:rPr>
          <w:t xml:space="preserve">on </w:t>
        </w:r>
      </w:ins>
      <w:r w:rsidR="00952804" w:rsidRPr="00CA399D">
        <w:rPr>
          <w:rFonts w:ascii="Times New Roman" w:hAnsi="Times New Roman"/>
          <w:sz w:val="24"/>
          <w:szCs w:val="24"/>
        </w:rPr>
        <w:t xml:space="preserve">kõik </w:t>
      </w:r>
      <w:del w:id="22" w:author="Aili Sandre" w:date="2024-07-04T14:59:00Z">
        <w:r w:rsidR="00952804" w:rsidRPr="00CA399D" w:rsidDel="001734CF">
          <w:rPr>
            <w:rFonts w:ascii="Times New Roman" w:hAnsi="Times New Roman"/>
            <w:sz w:val="24"/>
            <w:szCs w:val="24"/>
          </w:rPr>
          <w:delText>all</w:delText>
        </w:r>
      </w:del>
      <w:r w:rsidR="00952804" w:rsidRPr="00CA399D">
        <w:rPr>
          <w:rFonts w:ascii="Times New Roman" w:hAnsi="Times New Roman"/>
          <w:sz w:val="24"/>
          <w:szCs w:val="24"/>
        </w:rPr>
        <w:t>järg</w:t>
      </w:r>
      <w:ins w:id="23" w:author="Aili Sandre" w:date="2024-07-04T14:59:00Z">
        <w:r w:rsidR="001734CF">
          <w:rPr>
            <w:rFonts w:ascii="Times New Roman" w:hAnsi="Times New Roman"/>
            <w:sz w:val="24"/>
            <w:szCs w:val="24"/>
          </w:rPr>
          <w:t>mised</w:t>
        </w:r>
      </w:ins>
      <w:del w:id="24" w:author="Aili Sandre" w:date="2024-07-04T14:59:00Z">
        <w:r w:rsidR="00952804" w:rsidRPr="00CA399D" w:rsidDel="001734CF">
          <w:rPr>
            <w:rFonts w:ascii="Times New Roman" w:hAnsi="Times New Roman"/>
            <w:sz w:val="24"/>
            <w:szCs w:val="24"/>
          </w:rPr>
          <w:delText>nevad</w:delText>
        </w:r>
      </w:del>
      <w:r w:rsidR="00952804" w:rsidRPr="00CA399D">
        <w:rPr>
          <w:rFonts w:ascii="Times New Roman" w:hAnsi="Times New Roman"/>
          <w:sz w:val="24"/>
          <w:szCs w:val="24"/>
        </w:rPr>
        <w:t xml:space="preserve"> tingimused</w:t>
      </w:r>
      <w:r w:rsidRPr="00CA399D">
        <w:rPr>
          <w:rFonts w:ascii="Times New Roman" w:hAnsi="Times New Roman" w:cs="Times New Roman"/>
          <w:sz w:val="24"/>
          <w:szCs w:val="24"/>
        </w:rPr>
        <w:t>:</w:t>
      </w:r>
    </w:p>
    <w:p w14:paraId="1533FBD1" w14:textId="6DE98174" w:rsidR="00390EE6" w:rsidRPr="00CA399D" w:rsidRDefault="00390EE6"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1) </w:t>
      </w:r>
      <w:ins w:id="25" w:author="Aili Sandre" w:date="2024-07-04T14:59:00Z">
        <w:r w:rsidR="001734CF">
          <w:rPr>
            <w:rFonts w:ascii="Times New Roman" w:hAnsi="Times New Roman" w:cs="Times New Roman"/>
            <w:sz w:val="24"/>
            <w:szCs w:val="24"/>
          </w:rPr>
          <w:t>kindlus</w:t>
        </w:r>
      </w:ins>
      <w:ins w:id="26" w:author="Aili Sandre" w:date="2024-07-04T15:38:00Z">
        <w:r w:rsidR="00A659F7">
          <w:rPr>
            <w:rFonts w:ascii="Times New Roman" w:hAnsi="Times New Roman" w:cs="Times New Roman"/>
            <w:sz w:val="24"/>
            <w:szCs w:val="24"/>
          </w:rPr>
          <w:t>t</w:t>
        </w:r>
      </w:ins>
      <w:ins w:id="27" w:author="Aili Sandre" w:date="2024-07-04T14:59:00Z">
        <w:r w:rsidR="001734CF">
          <w:rPr>
            <w:rFonts w:ascii="Times New Roman" w:hAnsi="Times New Roman" w:cs="Times New Roman"/>
            <w:sz w:val="24"/>
            <w:szCs w:val="24"/>
          </w:rPr>
          <w:t>atu</w:t>
        </w:r>
      </w:ins>
      <w:ins w:id="28" w:author="Aili Sandre" w:date="2024-07-04T14:58:00Z">
        <w:r w:rsidR="001734CF">
          <w:rPr>
            <w:rFonts w:ascii="Times New Roman" w:hAnsi="Times New Roman" w:cs="Times New Roman"/>
            <w:sz w:val="24"/>
            <w:szCs w:val="24"/>
          </w:rPr>
          <w:t xml:space="preserve"> on </w:t>
        </w:r>
      </w:ins>
      <w:r w:rsidRPr="00CA399D">
        <w:rPr>
          <w:rFonts w:ascii="Times New Roman" w:hAnsi="Times New Roman" w:cs="Times New Roman"/>
          <w:sz w:val="24"/>
          <w:szCs w:val="24"/>
        </w:rPr>
        <w:t>pärast töötuskindlustushüvitise maksmise lõpetamist 12 kuu jooksul uuesti töötuna arvele võetud;</w:t>
      </w:r>
    </w:p>
    <w:p w14:paraId="4A874CD0" w14:textId="73EB7511" w:rsidR="00C24121" w:rsidRPr="00CA399D" w:rsidRDefault="00390EE6"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2) pärast töötuna arveloleku lõpetamist </w:t>
      </w:r>
      <w:ins w:id="29" w:author="Aili Sandre" w:date="2024-07-04T14:59:00Z">
        <w:r w:rsidR="001734CF">
          <w:rPr>
            <w:rFonts w:ascii="Times New Roman" w:hAnsi="Times New Roman" w:cs="Times New Roman"/>
            <w:sz w:val="24"/>
            <w:szCs w:val="24"/>
          </w:rPr>
          <w:t xml:space="preserve">on </w:t>
        </w:r>
      </w:ins>
      <w:ins w:id="30" w:author="Aili Sandre" w:date="2024-07-04T15:01:00Z">
        <w:r w:rsidR="001734CF">
          <w:rPr>
            <w:rFonts w:ascii="Times New Roman" w:hAnsi="Times New Roman" w:cs="Times New Roman"/>
            <w:sz w:val="24"/>
            <w:szCs w:val="24"/>
          </w:rPr>
          <w:t>kindlustatu</w:t>
        </w:r>
      </w:ins>
      <w:ins w:id="31" w:author="Aili Sandre" w:date="2024-07-04T14:59:00Z">
        <w:r w:rsidR="001734CF">
          <w:rPr>
            <w:rFonts w:ascii="Times New Roman" w:hAnsi="Times New Roman" w:cs="Times New Roman"/>
            <w:sz w:val="24"/>
            <w:szCs w:val="24"/>
          </w:rPr>
          <w:t xml:space="preserve"> </w:t>
        </w:r>
      </w:ins>
      <w:r w:rsidRPr="00CA399D">
        <w:rPr>
          <w:rFonts w:ascii="Times New Roman" w:hAnsi="Times New Roman" w:cs="Times New Roman"/>
          <w:sz w:val="24"/>
          <w:szCs w:val="24"/>
        </w:rPr>
        <w:t>töötanud töölepingu alusel</w:t>
      </w:r>
      <w:r w:rsidR="00EC378A" w:rsidRPr="00CA399D">
        <w:rPr>
          <w:rFonts w:ascii="Times New Roman" w:hAnsi="Times New Roman" w:cs="Times New Roman"/>
          <w:sz w:val="24"/>
          <w:szCs w:val="24"/>
        </w:rPr>
        <w:t xml:space="preserve">, </w:t>
      </w:r>
      <w:r w:rsidRPr="00CA399D">
        <w:rPr>
          <w:rFonts w:ascii="Times New Roman" w:hAnsi="Times New Roman" w:cs="Times New Roman"/>
          <w:sz w:val="24"/>
          <w:szCs w:val="24"/>
        </w:rPr>
        <w:t>olnud avalikus teenistuses</w:t>
      </w:r>
      <w:r w:rsidR="00966E38" w:rsidRPr="00CA399D">
        <w:rPr>
          <w:rFonts w:ascii="Times New Roman" w:hAnsi="Times New Roman" w:cs="Times New Roman"/>
          <w:sz w:val="24"/>
          <w:szCs w:val="24"/>
        </w:rPr>
        <w:t>,</w:t>
      </w:r>
      <w:r w:rsidR="00966E38" w:rsidRPr="00CA399D">
        <w:rPr>
          <w:rFonts w:ascii="Times New Roman" w:hAnsi="Times New Roman"/>
          <w:sz w:val="24"/>
        </w:rPr>
        <w:t xml:space="preserve"> ajateenistuses või korralises</w:t>
      </w:r>
      <w:r w:rsidR="00545920" w:rsidRPr="00CA399D">
        <w:rPr>
          <w:rFonts w:ascii="Times New Roman" w:hAnsi="Times New Roman"/>
          <w:sz w:val="24"/>
        </w:rPr>
        <w:t xml:space="preserve"> asendusteenistuses</w:t>
      </w:r>
      <w:r w:rsidR="00966E38" w:rsidRPr="00CA399D">
        <w:rPr>
          <w:rFonts w:ascii="Times New Roman" w:hAnsi="Times New Roman"/>
          <w:sz w:val="24"/>
        </w:rPr>
        <w:t xml:space="preserve"> või erakorralises </w:t>
      </w:r>
      <w:r w:rsidR="00545920" w:rsidRPr="00CA399D">
        <w:rPr>
          <w:rFonts w:ascii="Times New Roman" w:hAnsi="Times New Roman"/>
          <w:sz w:val="24"/>
        </w:rPr>
        <w:t>reserv</w:t>
      </w:r>
      <w:r w:rsidR="00966E38" w:rsidRPr="00CA399D">
        <w:rPr>
          <w:rFonts w:ascii="Times New Roman" w:hAnsi="Times New Roman"/>
          <w:sz w:val="24"/>
        </w:rPr>
        <w:t>asendusteenistuses,</w:t>
      </w:r>
      <w:r w:rsidR="00966E38" w:rsidRPr="00CA399D">
        <w:rPr>
          <w:rFonts w:ascii="Times New Roman" w:hAnsi="Times New Roman" w:cs="Times New Roman"/>
          <w:sz w:val="24"/>
          <w:szCs w:val="24"/>
        </w:rPr>
        <w:t xml:space="preserve"> osutanud teenust võlaõigusliku lepingu alusel</w:t>
      </w:r>
      <w:r w:rsidR="00EC378A" w:rsidRPr="00CA399D">
        <w:rPr>
          <w:rFonts w:ascii="Times New Roman" w:hAnsi="Times New Roman" w:cs="Times New Roman"/>
          <w:sz w:val="24"/>
          <w:szCs w:val="24"/>
        </w:rPr>
        <w:t>,</w:t>
      </w:r>
      <w:r w:rsidR="00966E38" w:rsidRPr="00CA399D">
        <w:rPr>
          <w:rFonts w:ascii="Times New Roman" w:hAnsi="Times New Roman" w:cs="Times New Roman"/>
          <w:sz w:val="24"/>
          <w:szCs w:val="24"/>
        </w:rPr>
        <w:t xml:space="preserve"> olnud</w:t>
      </w:r>
      <w:r w:rsidR="00EC378A" w:rsidRPr="00CA399D">
        <w:rPr>
          <w:rFonts w:ascii="Times New Roman" w:hAnsi="Times New Roman" w:cs="Times New Roman"/>
          <w:sz w:val="24"/>
          <w:szCs w:val="24"/>
        </w:rPr>
        <w:t xml:space="preserve"> </w:t>
      </w:r>
      <w:r w:rsidR="007876A4" w:rsidRPr="00CA399D">
        <w:rPr>
          <w:rFonts w:ascii="Times New Roman" w:hAnsi="Times New Roman" w:cs="Times New Roman"/>
          <w:sz w:val="24"/>
          <w:szCs w:val="24"/>
        </w:rPr>
        <w:t xml:space="preserve">ametis </w:t>
      </w:r>
      <w:r w:rsidR="00EC378A" w:rsidRPr="00CA399D">
        <w:rPr>
          <w:rFonts w:ascii="Times New Roman" w:hAnsi="Times New Roman" w:cs="Times New Roman"/>
          <w:sz w:val="24"/>
          <w:szCs w:val="24"/>
        </w:rPr>
        <w:t>riiklik</w:t>
      </w:r>
      <w:r w:rsidR="007876A4" w:rsidRPr="00CA399D">
        <w:rPr>
          <w:rFonts w:ascii="Times New Roman" w:hAnsi="Times New Roman" w:cs="Times New Roman"/>
          <w:sz w:val="24"/>
          <w:szCs w:val="24"/>
        </w:rPr>
        <w:t>u</w:t>
      </w:r>
      <w:r w:rsidR="00EC378A" w:rsidRPr="00CA399D">
        <w:rPr>
          <w:rFonts w:ascii="Times New Roman" w:hAnsi="Times New Roman" w:cs="Times New Roman"/>
          <w:sz w:val="24"/>
          <w:szCs w:val="24"/>
        </w:rPr>
        <w:t xml:space="preserve"> lepitaja</w:t>
      </w:r>
      <w:r w:rsidR="007876A4" w:rsidRPr="00CA399D">
        <w:rPr>
          <w:rFonts w:ascii="Times New Roman" w:hAnsi="Times New Roman" w:cs="Times New Roman"/>
          <w:sz w:val="24"/>
          <w:szCs w:val="24"/>
        </w:rPr>
        <w:t>na</w:t>
      </w:r>
      <w:r w:rsidR="00EC378A" w:rsidRPr="00CA399D">
        <w:rPr>
          <w:rFonts w:ascii="Times New Roman" w:hAnsi="Times New Roman" w:cs="Times New Roman"/>
          <w:sz w:val="24"/>
          <w:szCs w:val="24"/>
        </w:rPr>
        <w:t>, valla- või linnavalitsuse lii</w:t>
      </w:r>
      <w:r w:rsidR="007876A4" w:rsidRPr="00CA399D">
        <w:rPr>
          <w:rFonts w:ascii="Times New Roman" w:hAnsi="Times New Roman" w:cs="Times New Roman"/>
          <w:sz w:val="24"/>
          <w:szCs w:val="24"/>
        </w:rPr>
        <w:t>kmena</w:t>
      </w:r>
      <w:r w:rsidR="00EC378A" w:rsidRPr="00CA399D">
        <w:rPr>
          <w:rFonts w:ascii="Times New Roman" w:hAnsi="Times New Roman" w:cs="Times New Roman"/>
          <w:sz w:val="24"/>
          <w:szCs w:val="24"/>
        </w:rPr>
        <w:t>, vallavanem</w:t>
      </w:r>
      <w:r w:rsidR="007876A4" w:rsidRPr="00CA399D">
        <w:rPr>
          <w:rFonts w:ascii="Times New Roman" w:hAnsi="Times New Roman" w:cs="Times New Roman"/>
          <w:sz w:val="24"/>
          <w:szCs w:val="24"/>
        </w:rPr>
        <w:t>a</w:t>
      </w:r>
      <w:r w:rsidR="00EC378A" w:rsidRPr="00CA399D">
        <w:rPr>
          <w:rFonts w:ascii="Times New Roman" w:hAnsi="Times New Roman" w:cs="Times New Roman"/>
          <w:sz w:val="24"/>
          <w:szCs w:val="24"/>
        </w:rPr>
        <w:t xml:space="preserve"> või linnapea</w:t>
      </w:r>
      <w:r w:rsidR="007876A4" w:rsidRPr="00CA399D">
        <w:rPr>
          <w:rFonts w:ascii="Times New Roman" w:hAnsi="Times New Roman" w:cs="Times New Roman"/>
          <w:sz w:val="24"/>
          <w:szCs w:val="24"/>
        </w:rPr>
        <w:t>na</w:t>
      </w:r>
      <w:r w:rsidR="00EC378A" w:rsidRPr="00CA399D">
        <w:rPr>
          <w:rFonts w:ascii="Times New Roman" w:hAnsi="Times New Roman" w:cs="Times New Roman"/>
          <w:sz w:val="24"/>
          <w:szCs w:val="24"/>
        </w:rPr>
        <w:t>, osavalla või linnaosa vanem</w:t>
      </w:r>
      <w:r w:rsidR="007876A4" w:rsidRPr="00CA399D">
        <w:rPr>
          <w:rFonts w:ascii="Times New Roman" w:hAnsi="Times New Roman" w:cs="Times New Roman"/>
          <w:sz w:val="24"/>
          <w:szCs w:val="24"/>
        </w:rPr>
        <w:t>ana</w:t>
      </w:r>
      <w:r w:rsidR="00A81E8A" w:rsidRPr="00CA399D">
        <w:rPr>
          <w:rFonts w:ascii="Times New Roman" w:hAnsi="Times New Roman" w:cs="Times New Roman"/>
          <w:sz w:val="24"/>
          <w:szCs w:val="24"/>
        </w:rPr>
        <w:t xml:space="preserve"> </w:t>
      </w:r>
      <w:r w:rsidR="00F932FF" w:rsidRPr="00CA399D">
        <w:rPr>
          <w:rFonts w:ascii="Times New Roman" w:hAnsi="Times New Roman" w:cs="Times New Roman"/>
          <w:sz w:val="24"/>
          <w:szCs w:val="24"/>
        </w:rPr>
        <w:t>või olnud pikaajalisse välislähetusse saadetud ametnikuga kaasasolev mittetöötav abikaasa või registreeritud elukaaslane või Eesti Vabariigi välisesinduses töötava teenistujaga kaasasolev mittetöötav abikaasa või registreeritud elukaaslane</w:t>
      </w:r>
      <w:r w:rsidR="0060722F" w:rsidRPr="00CA399D">
        <w:rPr>
          <w:rFonts w:ascii="Times New Roman" w:hAnsi="Times New Roman" w:cs="Times New Roman"/>
          <w:sz w:val="24"/>
          <w:szCs w:val="24"/>
        </w:rPr>
        <w:t>;</w:t>
      </w:r>
    </w:p>
    <w:p w14:paraId="5138BF96" w14:textId="3CEB1D7F" w:rsidR="00390EE6" w:rsidRPr="00CA399D" w:rsidRDefault="00390EE6"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3) </w:t>
      </w:r>
      <w:ins w:id="32" w:author="Aili Sandre" w:date="2024-07-04T15:01:00Z">
        <w:r w:rsidR="001734CF">
          <w:rPr>
            <w:rFonts w:ascii="Times New Roman" w:hAnsi="Times New Roman" w:cs="Times New Roman"/>
            <w:sz w:val="24"/>
            <w:szCs w:val="24"/>
          </w:rPr>
          <w:t>kindlustatu</w:t>
        </w:r>
      </w:ins>
      <w:ins w:id="33" w:author="Aili Sandre" w:date="2024-07-04T15:00:00Z">
        <w:r w:rsidR="001734CF">
          <w:rPr>
            <w:rFonts w:ascii="Times New Roman" w:hAnsi="Times New Roman" w:cs="Times New Roman"/>
            <w:sz w:val="24"/>
            <w:szCs w:val="24"/>
          </w:rPr>
          <w:t xml:space="preserve"> </w:t>
        </w:r>
      </w:ins>
      <w:r w:rsidRPr="00CA399D">
        <w:rPr>
          <w:rFonts w:ascii="Times New Roman" w:hAnsi="Times New Roman" w:cs="Times New Roman"/>
          <w:sz w:val="24"/>
          <w:szCs w:val="24"/>
        </w:rPr>
        <w:t>vastab muudele käesolevas seaduses sätestatud töötuskindlustushüvitise saamise tingimustele, välja arvatud käesoleva seaduse § 6 lõike 1 punktis 2</w:t>
      </w:r>
      <w:r w:rsidR="00672487" w:rsidRPr="00CA399D">
        <w:rPr>
          <w:rFonts w:ascii="Times New Roman" w:hAnsi="Times New Roman" w:cs="Times New Roman"/>
          <w:sz w:val="24"/>
          <w:szCs w:val="24"/>
        </w:rPr>
        <w:t xml:space="preserve"> </w:t>
      </w:r>
      <w:r w:rsidRPr="00CA399D">
        <w:rPr>
          <w:rFonts w:ascii="Times New Roman" w:hAnsi="Times New Roman" w:cs="Times New Roman"/>
          <w:sz w:val="24"/>
          <w:szCs w:val="24"/>
        </w:rPr>
        <w:t>ja § 6</w:t>
      </w:r>
      <w:r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rPr>
        <w:t xml:space="preserve"> lõike 1 punktis 2 nimetatud kindlustusstaaži nõue</w:t>
      </w:r>
      <w:r w:rsidR="00672487" w:rsidRPr="00CA399D">
        <w:rPr>
          <w:rFonts w:ascii="Times New Roman" w:hAnsi="Times New Roman" w:cs="Times New Roman"/>
          <w:sz w:val="24"/>
          <w:szCs w:val="24"/>
        </w:rPr>
        <w:t xml:space="preserve"> ning § 6 lõikes 2 nimetatud töö- või teenistussuhte lõpetamise alus.</w:t>
      </w:r>
    </w:p>
    <w:p w14:paraId="76A783D2" w14:textId="77777777" w:rsidR="009D3A31" w:rsidRPr="00CA399D" w:rsidRDefault="009D3A31" w:rsidP="00CF19AF">
      <w:pPr>
        <w:spacing w:after="0" w:line="240" w:lineRule="auto"/>
        <w:jc w:val="both"/>
        <w:rPr>
          <w:rFonts w:ascii="Times New Roman" w:hAnsi="Times New Roman" w:cs="Times New Roman"/>
          <w:sz w:val="24"/>
          <w:szCs w:val="24"/>
        </w:rPr>
      </w:pPr>
    </w:p>
    <w:p w14:paraId="091AB10A" w14:textId="38EED1E0" w:rsidR="00390EE6" w:rsidRPr="00CA399D" w:rsidRDefault="00390EE6"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(2) Käesoleva paragrahvi lõike 1 punktis 1 sätestatud </w:t>
      </w:r>
      <w:r w:rsidR="00985517" w:rsidRPr="00CA399D">
        <w:rPr>
          <w:rFonts w:ascii="Times New Roman" w:hAnsi="Times New Roman" w:cs="Times New Roman"/>
          <w:sz w:val="24"/>
          <w:szCs w:val="24"/>
        </w:rPr>
        <w:t xml:space="preserve">12-kuulist </w:t>
      </w:r>
      <w:r w:rsidRPr="00CA399D">
        <w:rPr>
          <w:rFonts w:ascii="Times New Roman" w:hAnsi="Times New Roman" w:cs="Times New Roman"/>
          <w:sz w:val="24"/>
          <w:szCs w:val="24"/>
        </w:rPr>
        <w:t xml:space="preserve">perioodi arvestatakse sellest töötuskindlustushüvitise maksmise lõpetamisest arvates, mil </w:t>
      </w:r>
      <w:r w:rsidR="00DA7AC9" w:rsidRPr="00CA399D">
        <w:rPr>
          <w:rFonts w:ascii="Times New Roman" w:hAnsi="Times New Roman" w:cs="Times New Roman"/>
          <w:sz w:val="24"/>
          <w:szCs w:val="24"/>
        </w:rPr>
        <w:t>kindlustatu</w:t>
      </w:r>
      <w:r w:rsidRPr="00CA399D">
        <w:rPr>
          <w:rFonts w:ascii="Times New Roman" w:hAnsi="Times New Roman" w:cs="Times New Roman"/>
          <w:sz w:val="24"/>
          <w:szCs w:val="24"/>
        </w:rPr>
        <w:t xml:space="preserve"> käesoleva seaduse § 7 lõikes 3 </w:t>
      </w:r>
      <w:r w:rsidR="0060564B" w:rsidRPr="00CA399D">
        <w:rPr>
          <w:rFonts w:ascii="Times New Roman" w:hAnsi="Times New Roman" w:cs="Times New Roman"/>
          <w:sz w:val="24"/>
          <w:szCs w:val="24"/>
        </w:rPr>
        <w:t>või 3</w:t>
      </w:r>
      <w:r w:rsidR="00886F43" w:rsidRPr="00CA399D">
        <w:rPr>
          <w:rFonts w:ascii="Times New Roman" w:hAnsi="Times New Roman" w:cs="Times New Roman"/>
          <w:sz w:val="24"/>
          <w:szCs w:val="24"/>
          <w:vertAlign w:val="superscript"/>
        </w:rPr>
        <w:t>1</w:t>
      </w:r>
      <w:r w:rsidR="0060564B" w:rsidRPr="00CA399D">
        <w:rPr>
          <w:rFonts w:ascii="Times New Roman" w:hAnsi="Times New Roman" w:cs="Times New Roman"/>
          <w:sz w:val="24"/>
          <w:szCs w:val="24"/>
        </w:rPr>
        <w:t xml:space="preserve"> </w:t>
      </w:r>
      <w:r w:rsidRPr="00CA399D">
        <w:rPr>
          <w:rFonts w:ascii="Times New Roman" w:hAnsi="Times New Roman" w:cs="Times New Roman"/>
          <w:sz w:val="24"/>
          <w:szCs w:val="24"/>
        </w:rPr>
        <w:t>sätestatud töötuskindlustushüvitisele õiguse andnud kindlustusstaaž loeti nulliks, arvestamata käesoleva paragrahvi lõike 1 punktis 2 sätestatud perioode.</w:t>
      </w:r>
    </w:p>
    <w:p w14:paraId="235A68DE" w14:textId="77777777" w:rsidR="009D3A31" w:rsidRPr="00CA399D" w:rsidRDefault="009D3A31" w:rsidP="00CF19AF">
      <w:pPr>
        <w:spacing w:after="0" w:line="240" w:lineRule="auto"/>
        <w:jc w:val="both"/>
        <w:rPr>
          <w:rFonts w:ascii="Times New Roman" w:hAnsi="Times New Roman" w:cs="Times New Roman"/>
          <w:sz w:val="24"/>
          <w:szCs w:val="24"/>
        </w:rPr>
      </w:pPr>
    </w:p>
    <w:p w14:paraId="3BD41ACF" w14:textId="7FBCBD17" w:rsidR="00672487" w:rsidRPr="00CA399D" w:rsidRDefault="00672487"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(3)</w:t>
      </w:r>
      <w:r w:rsidR="003D7189" w:rsidRPr="00CA399D">
        <w:rPr>
          <w:rFonts w:ascii="Times New Roman" w:hAnsi="Times New Roman" w:cs="Times New Roman"/>
          <w:sz w:val="24"/>
          <w:szCs w:val="24"/>
        </w:rPr>
        <w:t xml:space="preserve"> </w:t>
      </w:r>
      <w:r w:rsidR="00F5562D" w:rsidRPr="00CA399D">
        <w:rPr>
          <w:rFonts w:ascii="Times New Roman" w:hAnsi="Times New Roman" w:cs="Times New Roman"/>
          <w:sz w:val="24"/>
          <w:szCs w:val="24"/>
        </w:rPr>
        <w:t xml:space="preserve">Käesoleva </w:t>
      </w:r>
      <w:r w:rsidR="00712C28" w:rsidRPr="00CA399D">
        <w:rPr>
          <w:rFonts w:ascii="Times New Roman" w:hAnsi="Times New Roman" w:cs="Times New Roman"/>
          <w:sz w:val="24"/>
          <w:szCs w:val="24"/>
        </w:rPr>
        <w:t xml:space="preserve">paragrahvi </w:t>
      </w:r>
      <w:r w:rsidR="00F5562D" w:rsidRPr="00CA399D">
        <w:rPr>
          <w:rFonts w:ascii="Times New Roman" w:hAnsi="Times New Roman" w:cs="Times New Roman"/>
          <w:sz w:val="24"/>
          <w:szCs w:val="24"/>
        </w:rPr>
        <w:t>l</w:t>
      </w:r>
      <w:r w:rsidRPr="00CA399D">
        <w:rPr>
          <w:rFonts w:ascii="Times New Roman" w:hAnsi="Times New Roman" w:cs="Times New Roman"/>
          <w:sz w:val="24"/>
          <w:szCs w:val="24"/>
        </w:rPr>
        <w:t>õike 1 punktis 2 nimetatud perioodi</w:t>
      </w:r>
      <w:r w:rsidR="003D7189" w:rsidRPr="00CA399D">
        <w:rPr>
          <w:rFonts w:ascii="Times New Roman" w:hAnsi="Times New Roman" w:cs="Times New Roman"/>
          <w:sz w:val="24"/>
          <w:szCs w:val="24"/>
        </w:rPr>
        <w:t>l kogunenud</w:t>
      </w:r>
      <w:r w:rsidRPr="00CA399D">
        <w:rPr>
          <w:rFonts w:ascii="Times New Roman" w:hAnsi="Times New Roman" w:cs="Times New Roman"/>
          <w:sz w:val="24"/>
          <w:szCs w:val="24"/>
        </w:rPr>
        <w:t xml:space="preserve"> kindlustusstaaž loetakse nulliks</w:t>
      </w:r>
      <w:r w:rsidR="003D7189" w:rsidRPr="00CA399D">
        <w:rPr>
          <w:rFonts w:ascii="Times New Roman" w:hAnsi="Times New Roman" w:cs="Times New Roman"/>
          <w:sz w:val="24"/>
          <w:szCs w:val="24"/>
        </w:rPr>
        <w:t xml:space="preserve"> päevast, mil kindlustatule määratakse töötuskindlustushüvitis käesoleva paragrahvi alusel.</w:t>
      </w:r>
    </w:p>
    <w:p w14:paraId="20A02E07" w14:textId="77777777" w:rsidR="00043523" w:rsidRPr="00CA399D" w:rsidRDefault="00043523" w:rsidP="00CF19AF">
      <w:pPr>
        <w:spacing w:after="0" w:line="240" w:lineRule="auto"/>
        <w:jc w:val="both"/>
        <w:rPr>
          <w:rFonts w:ascii="Times New Roman" w:hAnsi="Times New Roman" w:cs="Times New Roman"/>
          <w:sz w:val="24"/>
          <w:szCs w:val="24"/>
        </w:rPr>
      </w:pPr>
    </w:p>
    <w:p w14:paraId="01D89857" w14:textId="4A847EFB" w:rsidR="003D7189" w:rsidRPr="00CA399D" w:rsidRDefault="003D7189"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(4) Töötuskindlustushüvitise</w:t>
      </w:r>
      <w:r w:rsidR="00440181" w:rsidRPr="00CA399D">
        <w:rPr>
          <w:rFonts w:ascii="Times New Roman" w:hAnsi="Times New Roman" w:cs="Times New Roman"/>
          <w:sz w:val="24"/>
          <w:szCs w:val="24"/>
        </w:rPr>
        <w:t xml:space="preserve"> </w:t>
      </w:r>
      <w:r w:rsidRPr="00CA399D">
        <w:rPr>
          <w:rFonts w:ascii="Times New Roman" w:hAnsi="Times New Roman" w:cs="Times New Roman"/>
          <w:sz w:val="24"/>
          <w:szCs w:val="24"/>
        </w:rPr>
        <w:t>maksmise jätkamisel</w:t>
      </w:r>
      <w:r w:rsidR="00440181" w:rsidRPr="00CA399D">
        <w:rPr>
          <w:rFonts w:ascii="Times New Roman" w:hAnsi="Times New Roman" w:cs="Times New Roman"/>
          <w:sz w:val="24"/>
          <w:szCs w:val="24"/>
        </w:rPr>
        <w:t xml:space="preserve"> arvutatakse hüvitise suurus </w:t>
      </w:r>
      <w:del w:id="34" w:author="Aili Sandre" w:date="2024-07-04T15:03:00Z">
        <w:r w:rsidR="00440181" w:rsidRPr="00CA399D" w:rsidDel="001734CF">
          <w:rPr>
            <w:rFonts w:ascii="Times New Roman" w:hAnsi="Times New Roman" w:cs="Times New Roman"/>
            <w:sz w:val="24"/>
            <w:szCs w:val="24"/>
          </w:rPr>
          <w:delText>sõltuvalt</w:delText>
        </w:r>
      </w:del>
      <w:r w:rsidR="00440181" w:rsidRPr="00CA399D">
        <w:rPr>
          <w:rFonts w:ascii="Times New Roman" w:hAnsi="Times New Roman" w:cs="Times New Roman"/>
          <w:sz w:val="24"/>
          <w:szCs w:val="24"/>
        </w:rPr>
        <w:t xml:space="preserve"> hüvitise liigi</w:t>
      </w:r>
      <w:ins w:id="35" w:author="Aili Sandre" w:date="2024-07-04T15:03:00Z">
        <w:r w:rsidR="001734CF">
          <w:rPr>
            <w:rFonts w:ascii="Times New Roman" w:hAnsi="Times New Roman" w:cs="Times New Roman"/>
            <w:sz w:val="24"/>
            <w:szCs w:val="24"/>
          </w:rPr>
          <w:t xml:space="preserve"> </w:t>
        </w:r>
      </w:ins>
      <w:ins w:id="36" w:author="Aili Sandre" w:date="2024-07-04T15:04:00Z">
        <w:r w:rsidR="001734CF">
          <w:rPr>
            <w:rFonts w:ascii="Times New Roman" w:hAnsi="Times New Roman" w:cs="Times New Roman"/>
            <w:sz w:val="24"/>
            <w:szCs w:val="24"/>
          </w:rPr>
          <w:t>põhjal</w:t>
        </w:r>
      </w:ins>
      <w:del w:id="37" w:author="Aili Sandre" w:date="2024-07-04T15:03:00Z">
        <w:r w:rsidR="00440181" w:rsidRPr="00CA399D" w:rsidDel="001734CF">
          <w:rPr>
            <w:rFonts w:ascii="Times New Roman" w:hAnsi="Times New Roman" w:cs="Times New Roman"/>
            <w:sz w:val="24"/>
            <w:szCs w:val="24"/>
          </w:rPr>
          <w:delText>st vastavalt</w:delText>
        </w:r>
      </w:del>
      <w:r w:rsidR="00440181" w:rsidRPr="00CA399D">
        <w:rPr>
          <w:rFonts w:ascii="Times New Roman" w:hAnsi="Times New Roman" w:cs="Times New Roman"/>
          <w:sz w:val="24"/>
          <w:szCs w:val="24"/>
        </w:rPr>
        <w:t xml:space="preserve"> </w:t>
      </w:r>
      <w:r w:rsidR="00180DE6" w:rsidRPr="00CA399D">
        <w:rPr>
          <w:rFonts w:ascii="Times New Roman" w:hAnsi="Times New Roman" w:cs="Times New Roman"/>
          <w:sz w:val="24"/>
          <w:szCs w:val="24"/>
        </w:rPr>
        <w:t xml:space="preserve">käesoleva seaduse </w:t>
      </w:r>
      <w:r w:rsidR="00440181" w:rsidRPr="00CA399D">
        <w:rPr>
          <w:rFonts w:ascii="Times New Roman" w:hAnsi="Times New Roman" w:cs="Times New Roman"/>
          <w:sz w:val="24"/>
          <w:szCs w:val="24"/>
        </w:rPr>
        <w:t>§-s 9 või 9</w:t>
      </w:r>
      <w:r w:rsidR="00440181" w:rsidRPr="00CA399D">
        <w:rPr>
          <w:rFonts w:ascii="Times New Roman" w:hAnsi="Times New Roman" w:cs="Times New Roman"/>
          <w:sz w:val="24"/>
          <w:szCs w:val="24"/>
          <w:vertAlign w:val="superscript"/>
        </w:rPr>
        <w:t xml:space="preserve">1 </w:t>
      </w:r>
      <w:del w:id="38" w:author="Aili Sandre" w:date="2024-07-04T15:04:00Z">
        <w:r w:rsidR="00440181" w:rsidRPr="00CA399D" w:rsidDel="001734CF">
          <w:rPr>
            <w:rFonts w:ascii="Times New Roman" w:hAnsi="Times New Roman" w:cs="Times New Roman"/>
            <w:sz w:val="24"/>
            <w:szCs w:val="24"/>
          </w:rPr>
          <w:delText>t</w:delText>
        </w:r>
      </w:del>
      <w:ins w:id="39" w:author="Aili Sandre" w:date="2024-07-04T15:04:00Z">
        <w:r w:rsidR="001734CF">
          <w:rPr>
            <w:rFonts w:ascii="Times New Roman" w:hAnsi="Times New Roman" w:cs="Times New Roman"/>
            <w:sz w:val="24"/>
            <w:szCs w:val="24"/>
          </w:rPr>
          <w:t>kohaselt</w:t>
        </w:r>
      </w:ins>
      <w:del w:id="40" w:author="Aili Sandre" w:date="2024-07-04T15:04:00Z">
        <w:r w:rsidR="00440181" w:rsidRPr="00CA399D" w:rsidDel="001734CF">
          <w:rPr>
            <w:rFonts w:ascii="Times New Roman" w:hAnsi="Times New Roman" w:cs="Times New Roman"/>
            <w:sz w:val="24"/>
            <w:szCs w:val="24"/>
          </w:rPr>
          <w:delText>oodule</w:delText>
        </w:r>
      </w:del>
      <w:r w:rsidR="00440181" w:rsidRPr="00CA399D">
        <w:rPr>
          <w:rFonts w:ascii="Times New Roman" w:hAnsi="Times New Roman" w:cs="Times New Roman"/>
          <w:sz w:val="24"/>
          <w:szCs w:val="24"/>
        </w:rPr>
        <w:t>.</w:t>
      </w:r>
    </w:p>
    <w:p w14:paraId="6B0CC71B" w14:textId="77777777" w:rsidR="009D3A31" w:rsidRPr="00CA399D" w:rsidRDefault="009D3A31" w:rsidP="00CF19AF">
      <w:pPr>
        <w:spacing w:after="0" w:line="240" w:lineRule="auto"/>
        <w:jc w:val="both"/>
        <w:rPr>
          <w:rFonts w:ascii="Times New Roman" w:hAnsi="Times New Roman" w:cs="Times New Roman"/>
          <w:sz w:val="24"/>
          <w:szCs w:val="24"/>
        </w:rPr>
      </w:pPr>
    </w:p>
    <w:p w14:paraId="3201EB88" w14:textId="43F63693" w:rsidR="002979C5" w:rsidRPr="00CA399D" w:rsidRDefault="00390EE6"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w:t>
      </w:r>
      <w:r w:rsidR="003D7189" w:rsidRPr="00CA399D">
        <w:rPr>
          <w:rFonts w:ascii="Times New Roman" w:hAnsi="Times New Roman" w:cs="Times New Roman"/>
          <w:sz w:val="24"/>
          <w:szCs w:val="24"/>
        </w:rPr>
        <w:t>5</w:t>
      </w:r>
      <w:r w:rsidRPr="00CA399D">
        <w:rPr>
          <w:rFonts w:ascii="Times New Roman" w:hAnsi="Times New Roman" w:cs="Times New Roman"/>
          <w:sz w:val="24"/>
          <w:szCs w:val="24"/>
        </w:rPr>
        <w:t xml:space="preserve">) Käesoleva paragrahvi lõikes 1 nimetatud juhul ei ületa töötuskindlustushüvitise maksmine kahe või enama töötuna arveloleku ajavahemiku jooksul </w:t>
      </w:r>
      <w:r w:rsidR="000469B0" w:rsidRPr="00CA399D">
        <w:rPr>
          <w:rFonts w:ascii="Times New Roman" w:hAnsi="Times New Roman" w:cs="Times New Roman"/>
          <w:sz w:val="24"/>
          <w:szCs w:val="24"/>
        </w:rPr>
        <w:t xml:space="preserve">sissetulekupõhise töötuskindlustushüvitise puhul </w:t>
      </w:r>
      <w:r w:rsidRPr="00CA399D">
        <w:rPr>
          <w:rFonts w:ascii="Times New Roman" w:hAnsi="Times New Roman" w:cs="Times New Roman"/>
          <w:sz w:val="24"/>
          <w:szCs w:val="24"/>
        </w:rPr>
        <w:t>kokku käesoleva seaduse §</w:t>
      </w:r>
      <w:r w:rsidR="00441871" w:rsidRPr="00CA399D">
        <w:rPr>
          <w:rFonts w:ascii="Times New Roman" w:hAnsi="Times New Roman" w:cs="Times New Roman"/>
          <w:sz w:val="24"/>
          <w:szCs w:val="24"/>
        </w:rPr>
        <w:t xml:space="preserve"> 8 lõigetes 1</w:t>
      </w:r>
      <w:r w:rsidR="00043523" w:rsidRPr="00CA399D">
        <w:rPr>
          <w:rFonts w:ascii="Times New Roman" w:hAnsi="Times New Roman" w:cs="Times New Roman"/>
          <w:sz w:val="24"/>
          <w:szCs w:val="24"/>
        </w:rPr>
        <w:t>–</w:t>
      </w:r>
      <w:r w:rsidR="00441871" w:rsidRPr="00CA399D">
        <w:rPr>
          <w:rFonts w:ascii="Times New Roman" w:hAnsi="Times New Roman" w:cs="Times New Roman"/>
          <w:sz w:val="24"/>
          <w:szCs w:val="24"/>
        </w:rPr>
        <w:t>1</w:t>
      </w:r>
      <w:r w:rsidR="00886F43" w:rsidRPr="00CA399D">
        <w:rPr>
          <w:rFonts w:ascii="Times New Roman" w:hAnsi="Times New Roman" w:cs="Times New Roman"/>
          <w:sz w:val="24"/>
          <w:szCs w:val="24"/>
          <w:vertAlign w:val="superscript"/>
        </w:rPr>
        <w:t>4</w:t>
      </w:r>
      <w:r w:rsidR="00441871" w:rsidRPr="00CA399D">
        <w:rPr>
          <w:rFonts w:ascii="Times New Roman" w:hAnsi="Times New Roman" w:cs="Times New Roman"/>
          <w:sz w:val="24"/>
          <w:szCs w:val="24"/>
        </w:rPr>
        <w:t xml:space="preserve"> </w:t>
      </w:r>
      <w:r w:rsidR="00DE696C" w:rsidRPr="00CA399D">
        <w:rPr>
          <w:rFonts w:ascii="Times New Roman" w:hAnsi="Times New Roman" w:cs="Times New Roman"/>
          <w:sz w:val="24"/>
          <w:szCs w:val="24"/>
        </w:rPr>
        <w:t xml:space="preserve">sätestatud päevade arvu </w:t>
      </w:r>
      <w:r w:rsidR="00441871" w:rsidRPr="00CA399D">
        <w:rPr>
          <w:rFonts w:ascii="Times New Roman" w:hAnsi="Times New Roman" w:cs="Times New Roman"/>
          <w:sz w:val="24"/>
          <w:szCs w:val="24"/>
        </w:rPr>
        <w:t xml:space="preserve">ja </w:t>
      </w:r>
      <w:r w:rsidR="00DE696C" w:rsidRPr="00CA399D">
        <w:rPr>
          <w:rFonts w:ascii="Times New Roman" w:hAnsi="Times New Roman" w:cs="Times New Roman"/>
          <w:sz w:val="24"/>
          <w:szCs w:val="24"/>
        </w:rPr>
        <w:t xml:space="preserve">baasmääras </w:t>
      </w:r>
      <w:r w:rsidR="000469B0" w:rsidRPr="00CA399D">
        <w:rPr>
          <w:rFonts w:ascii="Times New Roman" w:hAnsi="Times New Roman" w:cs="Times New Roman"/>
          <w:sz w:val="24"/>
          <w:szCs w:val="24"/>
        </w:rPr>
        <w:t xml:space="preserve">töötuskindlustushüvitise puhul kokku </w:t>
      </w:r>
      <w:r w:rsidR="00441871" w:rsidRPr="00CA399D">
        <w:rPr>
          <w:rFonts w:ascii="Times New Roman" w:hAnsi="Times New Roman" w:cs="Times New Roman"/>
          <w:sz w:val="24"/>
          <w:szCs w:val="24"/>
        </w:rPr>
        <w:t>§-s</w:t>
      </w:r>
      <w:r w:rsidRPr="00CA399D">
        <w:rPr>
          <w:rFonts w:ascii="Times New Roman" w:hAnsi="Times New Roman" w:cs="Times New Roman"/>
          <w:sz w:val="24"/>
          <w:szCs w:val="24"/>
        </w:rPr>
        <w:t xml:space="preserve"> 8</w:t>
      </w:r>
      <w:r w:rsidR="00886F43" w:rsidRPr="00CA399D">
        <w:rPr>
          <w:rFonts w:ascii="Times New Roman" w:hAnsi="Times New Roman" w:cs="Times New Roman"/>
          <w:sz w:val="24"/>
          <w:szCs w:val="24"/>
          <w:vertAlign w:val="superscript"/>
        </w:rPr>
        <w:t>1</w:t>
      </w:r>
      <w:r w:rsidR="00441871" w:rsidRPr="00CA399D">
        <w:rPr>
          <w:rFonts w:ascii="Times New Roman" w:hAnsi="Times New Roman" w:cs="Times New Roman"/>
          <w:sz w:val="24"/>
          <w:szCs w:val="24"/>
        </w:rPr>
        <w:t xml:space="preserve"> </w:t>
      </w:r>
      <w:r w:rsidRPr="00CA399D">
        <w:rPr>
          <w:rFonts w:ascii="Times New Roman" w:hAnsi="Times New Roman" w:cs="Times New Roman"/>
          <w:sz w:val="24"/>
          <w:szCs w:val="24"/>
        </w:rPr>
        <w:t>sätestatud päevade arvu.</w:t>
      </w:r>
      <w:r w:rsidR="00043523" w:rsidRPr="00CA399D">
        <w:rPr>
          <w:rFonts w:ascii="Times New Roman" w:hAnsi="Times New Roman" w:cs="Times New Roman"/>
          <w:sz w:val="24"/>
          <w:szCs w:val="24"/>
        </w:rPr>
        <w:t>“</w:t>
      </w:r>
      <w:r w:rsidR="00E82DA2" w:rsidRPr="00CA399D">
        <w:rPr>
          <w:rFonts w:ascii="Times New Roman" w:hAnsi="Times New Roman" w:cs="Times New Roman"/>
          <w:sz w:val="24"/>
          <w:szCs w:val="24"/>
        </w:rPr>
        <w:t>;</w:t>
      </w:r>
    </w:p>
    <w:p w14:paraId="554CCBA2" w14:textId="77777777" w:rsidR="00EE3C9B" w:rsidRPr="00CA399D" w:rsidRDefault="00EE3C9B" w:rsidP="00CF19AF">
      <w:pPr>
        <w:spacing w:after="0" w:line="240" w:lineRule="auto"/>
        <w:jc w:val="both"/>
        <w:rPr>
          <w:rFonts w:ascii="Times New Roman" w:hAnsi="Times New Roman" w:cs="Times New Roman"/>
          <w:sz w:val="24"/>
          <w:szCs w:val="24"/>
        </w:rPr>
      </w:pPr>
    </w:p>
    <w:p w14:paraId="21DE214D" w14:textId="031A4DA4" w:rsidR="00A07D61" w:rsidRPr="00CA399D" w:rsidRDefault="009F01DA"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w:t>
      </w:r>
      <w:r w:rsidR="00F837EC" w:rsidRPr="00CA399D">
        <w:rPr>
          <w:rFonts w:ascii="Times New Roman" w:hAnsi="Times New Roman" w:cs="Times New Roman"/>
          <w:b/>
          <w:bCs/>
          <w:sz w:val="24"/>
          <w:szCs w:val="24"/>
        </w:rPr>
        <w:t>3</w:t>
      </w:r>
      <w:r w:rsidRPr="00CA399D">
        <w:rPr>
          <w:rFonts w:ascii="Times New Roman" w:hAnsi="Times New Roman" w:cs="Times New Roman"/>
          <w:b/>
          <w:bCs/>
          <w:sz w:val="24"/>
          <w:szCs w:val="24"/>
        </w:rPr>
        <w:t>)</w:t>
      </w:r>
      <w:r w:rsidRPr="00CA399D">
        <w:rPr>
          <w:rFonts w:ascii="Times New Roman" w:hAnsi="Times New Roman" w:cs="Times New Roman"/>
          <w:sz w:val="24"/>
          <w:szCs w:val="24"/>
        </w:rPr>
        <w:t xml:space="preserve"> paragrahvi 9 lõike 5 </w:t>
      </w:r>
      <w:r w:rsidR="00A07D61" w:rsidRPr="00CA399D">
        <w:rPr>
          <w:rFonts w:ascii="Times New Roman" w:hAnsi="Times New Roman" w:cs="Times New Roman"/>
          <w:sz w:val="24"/>
          <w:szCs w:val="24"/>
        </w:rPr>
        <w:t>esimene lause muudetakse ja sõnastatakse järgmiselt:</w:t>
      </w:r>
    </w:p>
    <w:p w14:paraId="194556C9" w14:textId="1E9D41AD" w:rsidR="00A07D61" w:rsidRPr="00CA399D" w:rsidRDefault="00A07D61"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lastRenderedPageBreak/>
        <w:t xml:space="preserve">„Kui käesoleva paragrahvi alusel arvutatud kindlustatu </w:t>
      </w:r>
      <w:r w:rsidR="00A812E1" w:rsidRPr="00CA399D">
        <w:rPr>
          <w:rFonts w:ascii="Times New Roman" w:hAnsi="Times New Roman" w:cs="Times New Roman"/>
          <w:sz w:val="24"/>
          <w:szCs w:val="24"/>
        </w:rPr>
        <w:t xml:space="preserve">sissetulekupõhise </w:t>
      </w:r>
      <w:r w:rsidRPr="00CA399D">
        <w:rPr>
          <w:rFonts w:ascii="Times New Roman" w:hAnsi="Times New Roman" w:cs="Times New Roman"/>
          <w:sz w:val="24"/>
          <w:szCs w:val="24"/>
        </w:rPr>
        <w:t xml:space="preserve">töötuskindlustushüvitise suurus ühe kalendripäeva eest on väiksem kui 50 protsenti töölepingu seaduse § 29 lõike 5 alusel kehtestatud eelmise kalendriaasta 1. juulil kehtinud kuu töötasu alammäära alusel arvutatud kalendripäeva töötasu alammäärast, võrdub ühe kalendripäeva </w:t>
      </w:r>
      <w:r w:rsidR="0098112B" w:rsidRPr="00CA399D">
        <w:rPr>
          <w:rFonts w:ascii="Times New Roman" w:hAnsi="Times New Roman" w:cs="Times New Roman"/>
          <w:sz w:val="24"/>
          <w:szCs w:val="24"/>
        </w:rPr>
        <w:t xml:space="preserve">sissetulekupõhise </w:t>
      </w:r>
      <w:r w:rsidRPr="00CA399D">
        <w:rPr>
          <w:rFonts w:ascii="Times New Roman" w:hAnsi="Times New Roman" w:cs="Times New Roman"/>
          <w:sz w:val="24"/>
          <w:szCs w:val="24"/>
        </w:rPr>
        <w:t>töötuskindlustushüvitise suurus 50 protsendiga viimati</w:t>
      </w:r>
      <w:r w:rsidR="00657439" w:rsidRPr="00CA399D">
        <w:rPr>
          <w:rFonts w:ascii="Times New Roman" w:hAnsi="Times New Roman" w:cs="Times New Roman"/>
          <w:sz w:val="24"/>
          <w:szCs w:val="24"/>
        </w:rPr>
        <w:t xml:space="preserve"> </w:t>
      </w:r>
      <w:r w:rsidRPr="00CA399D">
        <w:rPr>
          <w:rFonts w:ascii="Times New Roman" w:hAnsi="Times New Roman" w:cs="Times New Roman"/>
          <w:sz w:val="24"/>
          <w:szCs w:val="24"/>
        </w:rPr>
        <w:t>nimetatu</w:t>
      </w:r>
      <w:r w:rsidR="00180DE6" w:rsidRPr="00CA399D">
        <w:rPr>
          <w:rFonts w:ascii="Times New Roman" w:hAnsi="Times New Roman" w:cs="Times New Roman"/>
          <w:sz w:val="24"/>
          <w:szCs w:val="24"/>
        </w:rPr>
        <w:t>d alammäärast</w:t>
      </w:r>
      <w:r w:rsidRPr="00CA399D">
        <w:rPr>
          <w:rFonts w:ascii="Times New Roman" w:hAnsi="Times New Roman" w:cs="Times New Roman"/>
          <w:sz w:val="24"/>
          <w:szCs w:val="24"/>
        </w:rPr>
        <w:t>.</w:t>
      </w:r>
      <w:r w:rsidR="00043523" w:rsidRPr="00CA399D">
        <w:rPr>
          <w:rFonts w:ascii="Times New Roman" w:hAnsi="Times New Roman" w:cs="Times New Roman"/>
          <w:sz w:val="24"/>
          <w:szCs w:val="24"/>
        </w:rPr>
        <w:t>“</w:t>
      </w:r>
      <w:r w:rsidRPr="00CA399D">
        <w:rPr>
          <w:rFonts w:ascii="Times New Roman" w:hAnsi="Times New Roman" w:cs="Times New Roman"/>
          <w:sz w:val="24"/>
          <w:szCs w:val="24"/>
        </w:rPr>
        <w:t>;</w:t>
      </w:r>
    </w:p>
    <w:p w14:paraId="7EE99F34" w14:textId="77777777" w:rsidR="002F47A4" w:rsidRPr="00CA399D" w:rsidRDefault="002F47A4" w:rsidP="00CF19AF">
      <w:pPr>
        <w:spacing w:after="0" w:line="240" w:lineRule="auto"/>
        <w:jc w:val="both"/>
        <w:rPr>
          <w:rFonts w:ascii="Times New Roman" w:hAnsi="Times New Roman" w:cs="Times New Roman"/>
          <w:b/>
          <w:bCs/>
          <w:sz w:val="24"/>
          <w:szCs w:val="24"/>
        </w:rPr>
      </w:pPr>
    </w:p>
    <w:p w14:paraId="024DFB71" w14:textId="637534D8" w:rsidR="002F47A4" w:rsidRPr="00CA399D" w:rsidRDefault="002F47A4"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w:t>
      </w:r>
      <w:r w:rsidR="00F837EC" w:rsidRPr="00CA399D">
        <w:rPr>
          <w:rFonts w:ascii="Times New Roman" w:hAnsi="Times New Roman" w:cs="Times New Roman"/>
          <w:b/>
          <w:bCs/>
          <w:sz w:val="24"/>
          <w:szCs w:val="24"/>
        </w:rPr>
        <w:t>4</w:t>
      </w:r>
      <w:r w:rsidRPr="00CA399D">
        <w:rPr>
          <w:rFonts w:ascii="Times New Roman" w:hAnsi="Times New Roman" w:cs="Times New Roman"/>
          <w:b/>
          <w:bCs/>
          <w:sz w:val="24"/>
          <w:szCs w:val="24"/>
        </w:rPr>
        <w:t xml:space="preserve">) </w:t>
      </w:r>
      <w:r w:rsidRPr="00CA399D">
        <w:rPr>
          <w:rFonts w:ascii="Times New Roman" w:hAnsi="Times New Roman" w:cs="Times New Roman"/>
          <w:sz w:val="24"/>
          <w:szCs w:val="24"/>
        </w:rPr>
        <w:t>seadust täiendatakse §-ga 9</w:t>
      </w:r>
      <w:r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rPr>
        <w:t xml:space="preserve"> järgmises sõnastuses:</w:t>
      </w:r>
    </w:p>
    <w:p w14:paraId="4B5A4284" w14:textId="7FBE3611" w:rsidR="002F47A4" w:rsidRPr="00CA399D" w:rsidRDefault="002F47A4" w:rsidP="00CF19AF">
      <w:pPr>
        <w:spacing w:after="0" w:line="240" w:lineRule="auto"/>
        <w:jc w:val="both"/>
        <w:rPr>
          <w:rFonts w:ascii="Times New Roman" w:hAnsi="Times New Roman" w:cs="Times New Roman"/>
          <w:b/>
          <w:bCs/>
          <w:sz w:val="24"/>
          <w:szCs w:val="24"/>
        </w:rPr>
      </w:pPr>
      <w:r w:rsidRPr="00CA399D">
        <w:rPr>
          <w:rFonts w:ascii="Times New Roman" w:hAnsi="Times New Roman" w:cs="Times New Roman"/>
          <w:sz w:val="24"/>
          <w:szCs w:val="24"/>
        </w:rPr>
        <w:t>„</w:t>
      </w:r>
      <w:r w:rsidRPr="00CA399D">
        <w:rPr>
          <w:rFonts w:ascii="Times New Roman" w:hAnsi="Times New Roman" w:cs="Times New Roman"/>
          <w:b/>
          <w:bCs/>
          <w:sz w:val="24"/>
          <w:szCs w:val="24"/>
        </w:rPr>
        <w:t>§ 9</w:t>
      </w:r>
      <w:r w:rsidRPr="00CA399D">
        <w:rPr>
          <w:rFonts w:ascii="Times New Roman" w:hAnsi="Times New Roman" w:cs="Times New Roman"/>
          <w:b/>
          <w:bCs/>
          <w:sz w:val="24"/>
          <w:szCs w:val="24"/>
          <w:vertAlign w:val="superscript"/>
        </w:rPr>
        <w:t>1</w:t>
      </w:r>
      <w:r w:rsidRPr="00CA399D">
        <w:rPr>
          <w:rFonts w:ascii="Times New Roman" w:hAnsi="Times New Roman" w:cs="Times New Roman"/>
          <w:b/>
          <w:bCs/>
          <w:sz w:val="24"/>
          <w:szCs w:val="24"/>
        </w:rPr>
        <w:t>. Baasmääras töötuskindlustushüvitise suurus</w:t>
      </w:r>
    </w:p>
    <w:p w14:paraId="4B9E5204" w14:textId="77777777" w:rsidR="009D3A31" w:rsidRPr="00CA399D" w:rsidRDefault="009D3A31" w:rsidP="00CF19AF">
      <w:pPr>
        <w:spacing w:after="0" w:line="240" w:lineRule="auto"/>
        <w:jc w:val="both"/>
        <w:rPr>
          <w:rFonts w:ascii="Times New Roman" w:hAnsi="Times New Roman" w:cs="Times New Roman"/>
          <w:b/>
          <w:bCs/>
          <w:sz w:val="24"/>
          <w:szCs w:val="24"/>
        </w:rPr>
      </w:pPr>
    </w:p>
    <w:p w14:paraId="731DF898" w14:textId="46437952" w:rsidR="0078684D" w:rsidRPr="00CA399D" w:rsidRDefault="009D3A31" w:rsidP="003B7AD7">
      <w:pPr>
        <w:spacing w:after="0" w:line="240" w:lineRule="auto"/>
        <w:jc w:val="both"/>
        <w:rPr>
          <w:rFonts w:ascii="Times New Roman" w:hAnsi="Times New Roman"/>
          <w:sz w:val="24"/>
        </w:rPr>
      </w:pPr>
      <w:r w:rsidRPr="00CA399D">
        <w:rPr>
          <w:rFonts w:ascii="Times New Roman" w:hAnsi="Times New Roman"/>
          <w:sz w:val="24"/>
        </w:rPr>
        <w:t xml:space="preserve">(1) </w:t>
      </w:r>
      <w:r w:rsidR="002F47A4" w:rsidRPr="00CA399D">
        <w:rPr>
          <w:rFonts w:ascii="Times New Roman" w:hAnsi="Times New Roman"/>
          <w:sz w:val="24"/>
        </w:rPr>
        <w:t xml:space="preserve">Kindlustatu </w:t>
      </w:r>
      <w:r w:rsidR="00966E38" w:rsidRPr="00CA399D">
        <w:rPr>
          <w:rFonts w:ascii="Times New Roman" w:hAnsi="Times New Roman"/>
          <w:sz w:val="24"/>
        </w:rPr>
        <w:t xml:space="preserve">ühe kalendripäeva </w:t>
      </w:r>
      <w:r w:rsidR="002F47A4" w:rsidRPr="00CA399D">
        <w:rPr>
          <w:rFonts w:ascii="Times New Roman" w:hAnsi="Times New Roman"/>
          <w:sz w:val="24"/>
        </w:rPr>
        <w:t xml:space="preserve">baasmääras töötuskindlustushüvitise suurus on 50 protsenti töölepingu seaduse § 29 lõike 5 alusel kehtestatud </w:t>
      </w:r>
      <w:r w:rsidR="00A07D61" w:rsidRPr="00CA399D">
        <w:rPr>
          <w:rFonts w:ascii="Times New Roman" w:hAnsi="Times New Roman"/>
          <w:sz w:val="24"/>
        </w:rPr>
        <w:t xml:space="preserve">eelmise kalendriaasta 1. juulil kehtinud </w:t>
      </w:r>
      <w:r w:rsidR="002F47A4" w:rsidRPr="00CA399D">
        <w:rPr>
          <w:rFonts w:ascii="Times New Roman" w:hAnsi="Times New Roman"/>
          <w:sz w:val="24"/>
        </w:rPr>
        <w:t>kuu töötasu alammäära alusel arvutatud kalendripäeva töötasu alammäärast. Kalendripäeva töötasu alammäära arvutamisel jagatakse kuu töötasu alammäär arvuga 30.</w:t>
      </w:r>
    </w:p>
    <w:p w14:paraId="600FFEF5" w14:textId="77777777" w:rsidR="009D3A31" w:rsidRPr="00CA399D" w:rsidRDefault="009D3A31" w:rsidP="003B7AD7">
      <w:pPr>
        <w:spacing w:after="0" w:line="240" w:lineRule="auto"/>
        <w:rPr>
          <w:rFonts w:ascii="Times New Roman" w:hAnsi="Times New Roman" w:cs="Times New Roman"/>
          <w:sz w:val="24"/>
          <w:szCs w:val="24"/>
        </w:rPr>
      </w:pPr>
    </w:p>
    <w:p w14:paraId="60B69921" w14:textId="65B7C0F8" w:rsidR="002F47A4" w:rsidRPr="00CA399D" w:rsidRDefault="0078684D" w:rsidP="00CF19AF">
      <w:pPr>
        <w:spacing w:after="0" w:line="240" w:lineRule="auto"/>
        <w:jc w:val="both"/>
        <w:rPr>
          <w:rFonts w:ascii="Times New Roman" w:hAnsi="Times New Roman" w:cs="Times New Roman"/>
          <w:sz w:val="24"/>
          <w:szCs w:val="24"/>
        </w:rPr>
      </w:pPr>
      <w:r w:rsidRPr="00CA399D">
        <w:rPr>
          <w:rFonts w:ascii="Times New Roman" w:hAnsi="Times New Roman"/>
          <w:sz w:val="24"/>
        </w:rPr>
        <w:t xml:space="preserve">(2) </w:t>
      </w:r>
      <w:r w:rsidRPr="00CA399D">
        <w:rPr>
          <w:rFonts w:ascii="Times New Roman" w:hAnsi="Times New Roman" w:cs="Times New Roman"/>
          <w:sz w:val="24"/>
          <w:szCs w:val="24"/>
        </w:rPr>
        <w:t xml:space="preserve">Baasmääras </w:t>
      </w:r>
      <w:r w:rsidRPr="00CA399D">
        <w:rPr>
          <w:rFonts w:ascii="Times New Roman" w:hAnsi="Times New Roman" w:cs="Times New Roman"/>
          <w:color w:val="202020"/>
          <w:sz w:val="24"/>
          <w:szCs w:val="24"/>
          <w:shd w:val="clear" w:color="auto" w:fill="FFFFFF"/>
        </w:rPr>
        <w:t>töötuskindlustushüvitise suurust kalendriaasta vahetumisel ümber ei</w:t>
      </w:r>
      <w:r w:rsidR="00FA1154" w:rsidRPr="00CA399D">
        <w:rPr>
          <w:rFonts w:ascii="Times New Roman" w:hAnsi="Times New Roman" w:cs="Times New Roman"/>
          <w:color w:val="202020"/>
          <w:sz w:val="24"/>
          <w:szCs w:val="24"/>
          <w:shd w:val="clear" w:color="auto" w:fill="FFFFFF"/>
        </w:rPr>
        <w:t xml:space="preserve"> </w:t>
      </w:r>
      <w:r w:rsidRPr="00CA399D">
        <w:rPr>
          <w:rFonts w:ascii="Times New Roman" w:hAnsi="Times New Roman" w:cs="Times New Roman"/>
          <w:color w:val="202020"/>
          <w:sz w:val="24"/>
          <w:szCs w:val="24"/>
          <w:shd w:val="clear" w:color="auto" w:fill="FFFFFF"/>
        </w:rPr>
        <w:t>arvutata.</w:t>
      </w:r>
      <w:r w:rsidR="00043523" w:rsidRPr="00CA399D">
        <w:rPr>
          <w:rFonts w:ascii="Times New Roman" w:hAnsi="Times New Roman" w:cs="Times New Roman"/>
          <w:sz w:val="24"/>
        </w:rPr>
        <w:t>“</w:t>
      </w:r>
      <w:r w:rsidR="002F47A4" w:rsidRPr="00CA399D">
        <w:rPr>
          <w:rFonts w:ascii="Times New Roman" w:hAnsi="Times New Roman" w:cs="Times New Roman"/>
          <w:sz w:val="24"/>
          <w:szCs w:val="24"/>
        </w:rPr>
        <w:t>;</w:t>
      </w:r>
    </w:p>
    <w:p w14:paraId="2D0EDE19" w14:textId="77777777" w:rsidR="00A81E8A" w:rsidRPr="00CA399D" w:rsidRDefault="00A81E8A" w:rsidP="00CF19AF">
      <w:pPr>
        <w:spacing w:after="0" w:line="240" w:lineRule="auto"/>
        <w:jc w:val="both"/>
        <w:rPr>
          <w:rFonts w:ascii="Times New Roman" w:hAnsi="Times New Roman" w:cs="Times New Roman"/>
          <w:sz w:val="24"/>
          <w:szCs w:val="24"/>
        </w:rPr>
      </w:pPr>
    </w:p>
    <w:p w14:paraId="49326C30" w14:textId="227935DD" w:rsidR="00DB590C" w:rsidRPr="00CA399D" w:rsidRDefault="00B6799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w:t>
      </w:r>
      <w:r w:rsidR="00F837EC" w:rsidRPr="00CA399D">
        <w:rPr>
          <w:rFonts w:ascii="Times New Roman" w:hAnsi="Times New Roman" w:cs="Times New Roman"/>
          <w:b/>
          <w:bCs/>
          <w:sz w:val="24"/>
          <w:szCs w:val="24"/>
        </w:rPr>
        <w:t>5</w:t>
      </w:r>
      <w:r w:rsidRPr="00CA399D">
        <w:rPr>
          <w:rFonts w:ascii="Times New Roman" w:hAnsi="Times New Roman" w:cs="Times New Roman"/>
          <w:b/>
          <w:bCs/>
          <w:sz w:val="24"/>
          <w:szCs w:val="24"/>
        </w:rPr>
        <w:t>)</w:t>
      </w:r>
      <w:r w:rsidRPr="00CA399D">
        <w:rPr>
          <w:rFonts w:ascii="Times New Roman" w:hAnsi="Times New Roman" w:cs="Times New Roman"/>
          <w:sz w:val="24"/>
          <w:szCs w:val="24"/>
        </w:rPr>
        <w:t xml:space="preserve"> paragrahvi 10 lõige 1 muudetakse ja sõnastatakse järgmiselt:</w:t>
      </w:r>
    </w:p>
    <w:p w14:paraId="66AC40E7" w14:textId="4CB2586C" w:rsidR="00B67990" w:rsidRPr="00CA399D" w:rsidRDefault="00B67990"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w:t>
      </w:r>
      <w:r w:rsidR="00C52ECE" w:rsidRPr="00CA399D">
        <w:rPr>
          <w:rFonts w:ascii="Times New Roman" w:hAnsi="Times New Roman" w:cs="Times New Roman"/>
          <w:sz w:val="24"/>
          <w:szCs w:val="24"/>
        </w:rPr>
        <w:t xml:space="preserve">(1) </w:t>
      </w:r>
      <w:r w:rsidRPr="00CA399D">
        <w:rPr>
          <w:rFonts w:ascii="Times New Roman" w:hAnsi="Times New Roman" w:cs="Times New Roman"/>
          <w:sz w:val="24"/>
          <w:szCs w:val="24"/>
        </w:rPr>
        <w:t xml:space="preserve">Töötuskindlustushüvitise taotlemiseks esitab kindlustatu </w:t>
      </w:r>
      <w:del w:id="41" w:author="Aili Sandre" w:date="2024-07-04T15:06:00Z">
        <w:r w:rsidRPr="00CA399D" w:rsidDel="001734CF">
          <w:rPr>
            <w:rFonts w:ascii="Times New Roman" w:hAnsi="Times New Roman" w:cs="Times New Roman"/>
            <w:sz w:val="24"/>
            <w:szCs w:val="24"/>
          </w:rPr>
          <w:delText xml:space="preserve"> </w:delText>
        </w:r>
      </w:del>
      <w:r w:rsidRPr="00CA399D">
        <w:rPr>
          <w:rFonts w:ascii="Times New Roman" w:hAnsi="Times New Roman" w:cs="Times New Roman"/>
          <w:sz w:val="24"/>
          <w:szCs w:val="24"/>
        </w:rPr>
        <w:t>avalduse ja vajalikud dokumendid töötukassale. Avaldusele kantakse isiku ees- ja perekonnanimi, isikukood või selle puudumise korral sünniaeg, elukoha aadress, pangakonto number ja kontaktandmed</w:t>
      </w:r>
      <w:r w:rsidR="00840A9C" w:rsidRPr="00CA399D">
        <w:rPr>
          <w:rFonts w:ascii="Times New Roman" w:hAnsi="Times New Roman" w:cs="Times New Roman"/>
          <w:sz w:val="24"/>
          <w:szCs w:val="24"/>
        </w:rPr>
        <w:t>, andmed hüvitiselt tulumaksu kinnipidamisel maksuvaba tulu arvesse võtmise kohta</w:t>
      </w:r>
      <w:ins w:id="42" w:author="Aili Sandre" w:date="2024-07-07T08:53:00Z">
        <w:r w:rsidR="006F77CD">
          <w:rPr>
            <w:rFonts w:ascii="Times New Roman" w:hAnsi="Times New Roman" w:cs="Times New Roman"/>
            <w:sz w:val="24"/>
            <w:szCs w:val="24"/>
          </w:rPr>
          <w:t>. Avaldusele</w:t>
        </w:r>
      </w:ins>
      <w:del w:id="43" w:author="Aili Sandre" w:date="2024-07-07T08:53:00Z">
        <w:r w:rsidRPr="00CA399D" w:rsidDel="006F77CD">
          <w:rPr>
            <w:rFonts w:ascii="Times New Roman" w:hAnsi="Times New Roman" w:cs="Times New Roman"/>
            <w:sz w:val="24"/>
            <w:szCs w:val="24"/>
          </w:rPr>
          <w:delText xml:space="preserve"> ning</w:delText>
        </w:r>
      </w:del>
      <w:r w:rsidRPr="00CA399D">
        <w:rPr>
          <w:rFonts w:ascii="Times New Roman" w:hAnsi="Times New Roman" w:cs="Times New Roman"/>
          <w:sz w:val="24"/>
          <w:szCs w:val="24"/>
        </w:rPr>
        <w:t xml:space="preserve"> </w:t>
      </w:r>
      <w:r w:rsidR="005C21F9" w:rsidRPr="00CA399D">
        <w:rPr>
          <w:rFonts w:ascii="Times New Roman" w:hAnsi="Times New Roman" w:cs="Times New Roman"/>
          <w:sz w:val="24"/>
          <w:szCs w:val="24"/>
        </w:rPr>
        <w:t xml:space="preserve">lisatakse </w:t>
      </w:r>
      <w:r w:rsidRPr="00CA399D">
        <w:rPr>
          <w:rFonts w:ascii="Times New Roman" w:hAnsi="Times New Roman" w:cs="Times New Roman"/>
          <w:sz w:val="24"/>
          <w:szCs w:val="24"/>
        </w:rPr>
        <w:t>andmed käesoleva seaduse §-</w:t>
      </w:r>
      <w:r w:rsidR="00CF19AF" w:rsidRPr="00CA399D">
        <w:rPr>
          <w:rFonts w:ascii="Times New Roman" w:hAnsi="Times New Roman" w:cs="Times New Roman"/>
          <w:sz w:val="24"/>
          <w:szCs w:val="24"/>
        </w:rPr>
        <w:t>de</w:t>
      </w:r>
      <w:r w:rsidRPr="00CA399D">
        <w:rPr>
          <w:rFonts w:ascii="Times New Roman" w:hAnsi="Times New Roman" w:cs="Times New Roman"/>
          <w:sz w:val="24"/>
          <w:szCs w:val="24"/>
        </w:rPr>
        <w:t>s 6</w:t>
      </w:r>
      <w:r w:rsidR="00505167" w:rsidRPr="00CA399D">
        <w:rPr>
          <w:rFonts w:ascii="Times New Roman" w:hAnsi="Times New Roman" w:cs="Times New Roman"/>
          <w:sz w:val="24"/>
          <w:szCs w:val="24"/>
        </w:rPr>
        <w:t xml:space="preserve">, </w:t>
      </w:r>
      <w:r w:rsidR="005C21F9" w:rsidRPr="00CA399D">
        <w:rPr>
          <w:rFonts w:ascii="Times New Roman" w:hAnsi="Times New Roman" w:cs="Times New Roman"/>
          <w:sz w:val="24"/>
          <w:szCs w:val="24"/>
        </w:rPr>
        <w:t>6</w:t>
      </w:r>
      <w:r w:rsidR="005C21F9" w:rsidRPr="00CA399D">
        <w:rPr>
          <w:rFonts w:ascii="Times New Roman" w:hAnsi="Times New Roman" w:cs="Times New Roman"/>
          <w:sz w:val="24"/>
          <w:szCs w:val="24"/>
          <w:vertAlign w:val="superscript"/>
        </w:rPr>
        <w:t>1</w:t>
      </w:r>
      <w:r w:rsidR="00CE5BF5" w:rsidRPr="00CA399D">
        <w:rPr>
          <w:rFonts w:ascii="Times New Roman" w:hAnsi="Times New Roman" w:cs="Times New Roman"/>
          <w:sz w:val="24"/>
          <w:szCs w:val="24"/>
        </w:rPr>
        <w:t>, 6</w:t>
      </w:r>
      <w:r w:rsidR="00CE5BF5" w:rsidRPr="00CA399D">
        <w:rPr>
          <w:rFonts w:ascii="Times New Roman" w:hAnsi="Times New Roman" w:cs="Times New Roman"/>
          <w:sz w:val="24"/>
          <w:szCs w:val="24"/>
          <w:vertAlign w:val="superscript"/>
        </w:rPr>
        <w:t>2</w:t>
      </w:r>
      <w:r w:rsidR="005C21F9" w:rsidRPr="00CA399D">
        <w:rPr>
          <w:rFonts w:ascii="Times New Roman" w:hAnsi="Times New Roman" w:cs="Times New Roman"/>
          <w:sz w:val="24"/>
          <w:szCs w:val="24"/>
        </w:rPr>
        <w:t xml:space="preserve"> </w:t>
      </w:r>
      <w:r w:rsidR="00505167" w:rsidRPr="00CA399D">
        <w:rPr>
          <w:rFonts w:ascii="Times New Roman" w:hAnsi="Times New Roman" w:cs="Times New Roman"/>
          <w:sz w:val="24"/>
          <w:szCs w:val="24"/>
        </w:rPr>
        <w:t>ja 8</w:t>
      </w:r>
      <w:r w:rsidR="00505167" w:rsidRPr="00CA399D">
        <w:rPr>
          <w:rFonts w:ascii="Times New Roman" w:hAnsi="Times New Roman" w:cs="Times New Roman"/>
          <w:sz w:val="24"/>
          <w:szCs w:val="24"/>
          <w:vertAlign w:val="superscript"/>
        </w:rPr>
        <w:t>2</w:t>
      </w:r>
      <w:r w:rsidR="00505167" w:rsidRPr="00CA399D">
        <w:rPr>
          <w:rFonts w:ascii="Times New Roman" w:hAnsi="Times New Roman" w:cs="Times New Roman"/>
          <w:sz w:val="24"/>
          <w:szCs w:val="24"/>
        </w:rPr>
        <w:t xml:space="preserve"> </w:t>
      </w:r>
      <w:r w:rsidRPr="00CA399D">
        <w:rPr>
          <w:rFonts w:ascii="Times New Roman" w:hAnsi="Times New Roman" w:cs="Times New Roman"/>
          <w:sz w:val="24"/>
          <w:szCs w:val="24"/>
        </w:rPr>
        <w:t>nimetatud asjaolude kohta, kui andmed ei ole kättesaadavad andmekogudest.</w:t>
      </w:r>
      <w:r w:rsidR="0004253D" w:rsidRPr="00CA399D">
        <w:rPr>
          <w:rFonts w:ascii="Times New Roman" w:hAnsi="Times New Roman" w:cs="Times New Roman"/>
          <w:sz w:val="24"/>
          <w:szCs w:val="24"/>
        </w:rPr>
        <w:t xml:space="preserve"> Töötukassal on vajaduse</w:t>
      </w:r>
      <w:ins w:id="44" w:author="Aili Sandre" w:date="2024-07-04T15:07:00Z">
        <w:r w:rsidR="001734CF">
          <w:rPr>
            <w:rFonts w:ascii="Times New Roman" w:hAnsi="Times New Roman" w:cs="Times New Roman"/>
            <w:sz w:val="24"/>
            <w:szCs w:val="24"/>
          </w:rPr>
          <w:t xml:space="preserve"> korra</w:t>
        </w:r>
      </w:ins>
      <w:r w:rsidR="0004253D" w:rsidRPr="00CA399D">
        <w:rPr>
          <w:rFonts w:ascii="Times New Roman" w:hAnsi="Times New Roman" w:cs="Times New Roman"/>
          <w:sz w:val="24"/>
          <w:szCs w:val="24"/>
        </w:rPr>
        <w:t>l õigus nõuda dokumente nimetatud asjaolude tõendamiseks.</w:t>
      </w:r>
      <w:r w:rsidR="00043523" w:rsidRPr="00CA399D">
        <w:rPr>
          <w:rFonts w:ascii="Times New Roman" w:hAnsi="Times New Roman" w:cs="Times New Roman"/>
          <w:sz w:val="24"/>
        </w:rPr>
        <w:t>“</w:t>
      </w:r>
      <w:r w:rsidR="00C809D5" w:rsidRPr="00CA399D">
        <w:rPr>
          <w:rFonts w:ascii="Times New Roman" w:hAnsi="Times New Roman" w:cs="Times New Roman"/>
          <w:sz w:val="24"/>
          <w:szCs w:val="24"/>
        </w:rPr>
        <w:t>;</w:t>
      </w:r>
    </w:p>
    <w:p w14:paraId="678CCC86" w14:textId="77777777" w:rsidR="00B67990" w:rsidRPr="00CA399D" w:rsidRDefault="00B67990" w:rsidP="00CF19AF">
      <w:pPr>
        <w:spacing w:after="0" w:line="240" w:lineRule="auto"/>
        <w:jc w:val="both"/>
        <w:rPr>
          <w:rFonts w:ascii="Times New Roman" w:hAnsi="Times New Roman" w:cs="Times New Roman"/>
          <w:b/>
          <w:bCs/>
          <w:sz w:val="24"/>
          <w:szCs w:val="24"/>
        </w:rPr>
      </w:pPr>
    </w:p>
    <w:p w14:paraId="17DC01FF" w14:textId="2E1A6B00" w:rsidR="00861C99" w:rsidRPr="00CA399D" w:rsidRDefault="002821CF"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w:t>
      </w:r>
      <w:r w:rsidR="00F837EC" w:rsidRPr="00CA399D">
        <w:rPr>
          <w:rFonts w:ascii="Times New Roman" w:hAnsi="Times New Roman" w:cs="Times New Roman"/>
          <w:b/>
          <w:bCs/>
          <w:sz w:val="24"/>
          <w:szCs w:val="24"/>
        </w:rPr>
        <w:t>6</w:t>
      </w:r>
      <w:r w:rsidR="00821DBA" w:rsidRPr="00CA399D">
        <w:rPr>
          <w:rFonts w:ascii="Times New Roman" w:hAnsi="Times New Roman" w:cs="Times New Roman"/>
          <w:b/>
          <w:bCs/>
          <w:sz w:val="24"/>
          <w:szCs w:val="24"/>
        </w:rPr>
        <w:t>)</w:t>
      </w:r>
      <w:r w:rsidR="00821DBA" w:rsidRPr="00CA399D">
        <w:rPr>
          <w:rFonts w:ascii="Times New Roman" w:hAnsi="Times New Roman" w:cs="Times New Roman"/>
          <w:sz w:val="24"/>
          <w:szCs w:val="24"/>
        </w:rPr>
        <w:t xml:space="preserve"> </w:t>
      </w:r>
      <w:r w:rsidR="00102E65" w:rsidRPr="00CA399D">
        <w:rPr>
          <w:rFonts w:ascii="Times New Roman" w:hAnsi="Times New Roman" w:cs="Times New Roman"/>
          <w:sz w:val="24"/>
          <w:szCs w:val="24"/>
        </w:rPr>
        <w:t xml:space="preserve">paragrahvi 11 lõikes 5 </w:t>
      </w:r>
      <w:r w:rsidR="00FE108F" w:rsidRPr="00CA399D">
        <w:rPr>
          <w:rFonts w:ascii="Times New Roman" w:hAnsi="Times New Roman" w:cs="Times New Roman"/>
          <w:sz w:val="24"/>
          <w:szCs w:val="24"/>
        </w:rPr>
        <w:t xml:space="preserve">ja § 12 lõikes 2 </w:t>
      </w:r>
      <w:r w:rsidR="00102E65" w:rsidRPr="00CA399D">
        <w:rPr>
          <w:rFonts w:ascii="Times New Roman" w:hAnsi="Times New Roman" w:cs="Times New Roman"/>
          <w:sz w:val="24"/>
          <w:szCs w:val="24"/>
        </w:rPr>
        <w:t>asendatakse tekstiosa „8 lõike 2</w:t>
      </w:r>
      <w:r w:rsidR="00043523" w:rsidRPr="00CA399D">
        <w:rPr>
          <w:rFonts w:ascii="Times New Roman" w:hAnsi="Times New Roman" w:cs="Times New Roman"/>
          <w:sz w:val="24"/>
          <w:szCs w:val="24"/>
        </w:rPr>
        <w:t>“</w:t>
      </w:r>
      <w:r w:rsidR="00102E65" w:rsidRPr="00CA399D">
        <w:rPr>
          <w:rFonts w:ascii="Times New Roman" w:hAnsi="Times New Roman" w:cs="Times New Roman"/>
          <w:sz w:val="24"/>
          <w:szCs w:val="24"/>
        </w:rPr>
        <w:t xml:space="preserve"> tekstiosaga „8</w:t>
      </w:r>
      <w:r w:rsidR="00886F43" w:rsidRPr="00CA399D">
        <w:rPr>
          <w:rFonts w:ascii="Times New Roman" w:hAnsi="Times New Roman" w:cs="Times New Roman"/>
          <w:sz w:val="24"/>
          <w:szCs w:val="24"/>
          <w:vertAlign w:val="superscript"/>
        </w:rPr>
        <w:t>2</w:t>
      </w:r>
      <w:r w:rsidR="00102E65" w:rsidRPr="00CA399D">
        <w:rPr>
          <w:rFonts w:ascii="Times New Roman" w:hAnsi="Times New Roman" w:cs="Times New Roman"/>
          <w:sz w:val="24"/>
          <w:szCs w:val="24"/>
        </w:rPr>
        <w:t xml:space="preserve"> lõike 1</w:t>
      </w:r>
      <w:r w:rsidR="00043523" w:rsidRPr="00CA399D">
        <w:rPr>
          <w:rFonts w:ascii="Times New Roman" w:hAnsi="Times New Roman" w:cs="Times New Roman"/>
          <w:sz w:val="24"/>
          <w:szCs w:val="24"/>
        </w:rPr>
        <w:t>“</w:t>
      </w:r>
      <w:r w:rsidR="00102E65" w:rsidRPr="00CA399D">
        <w:rPr>
          <w:rFonts w:ascii="Times New Roman" w:hAnsi="Times New Roman" w:cs="Times New Roman"/>
          <w:sz w:val="24"/>
          <w:szCs w:val="24"/>
        </w:rPr>
        <w:t>;</w:t>
      </w:r>
    </w:p>
    <w:p w14:paraId="43EE4DD6" w14:textId="5972DBE0" w:rsidR="0031608D" w:rsidRPr="00CA399D" w:rsidRDefault="0031608D" w:rsidP="00CF19AF">
      <w:pPr>
        <w:spacing w:after="0" w:line="240" w:lineRule="auto"/>
        <w:jc w:val="both"/>
        <w:rPr>
          <w:rFonts w:ascii="Times New Roman" w:hAnsi="Times New Roman" w:cs="Times New Roman"/>
          <w:sz w:val="24"/>
          <w:szCs w:val="24"/>
        </w:rPr>
      </w:pPr>
    </w:p>
    <w:p w14:paraId="7C61EC4F" w14:textId="7E1280DE" w:rsidR="00861C99" w:rsidRPr="00CA399D" w:rsidRDefault="00320F2F" w:rsidP="00CF19AF">
      <w:pPr>
        <w:spacing w:after="0" w:line="240" w:lineRule="auto"/>
        <w:jc w:val="both"/>
        <w:rPr>
          <w:rFonts w:ascii="Times New Roman" w:hAnsi="Times New Roman" w:cs="Times New Roman"/>
          <w:sz w:val="24"/>
          <w:szCs w:val="24"/>
        </w:rPr>
      </w:pPr>
      <w:bookmarkStart w:id="45" w:name="_Hlk158896749"/>
      <w:r w:rsidRPr="00CA399D">
        <w:rPr>
          <w:rFonts w:ascii="Times New Roman" w:hAnsi="Times New Roman" w:cs="Times New Roman"/>
          <w:b/>
          <w:bCs/>
          <w:sz w:val="24"/>
          <w:szCs w:val="24"/>
        </w:rPr>
        <w:t>17</w:t>
      </w:r>
      <w:r w:rsidR="00861C99" w:rsidRPr="00CA399D">
        <w:rPr>
          <w:rFonts w:ascii="Times New Roman" w:hAnsi="Times New Roman" w:cs="Times New Roman"/>
          <w:b/>
          <w:bCs/>
          <w:sz w:val="24"/>
          <w:szCs w:val="24"/>
        </w:rPr>
        <w:t>)</w:t>
      </w:r>
      <w:r w:rsidR="00861C99" w:rsidRPr="00CA399D">
        <w:rPr>
          <w:rFonts w:ascii="Times New Roman" w:hAnsi="Times New Roman" w:cs="Times New Roman"/>
          <w:sz w:val="24"/>
          <w:szCs w:val="24"/>
        </w:rPr>
        <w:t xml:space="preserve"> paragrahvi 12 täiendatakse lõikega 1</w:t>
      </w:r>
      <w:r w:rsidR="00861C99" w:rsidRPr="00CA399D">
        <w:rPr>
          <w:rFonts w:ascii="Times New Roman" w:hAnsi="Times New Roman" w:cs="Times New Roman"/>
          <w:sz w:val="24"/>
          <w:szCs w:val="24"/>
          <w:vertAlign w:val="superscript"/>
        </w:rPr>
        <w:t>1</w:t>
      </w:r>
      <w:r w:rsidR="00861C99" w:rsidRPr="00CA399D">
        <w:rPr>
          <w:rFonts w:ascii="Times New Roman" w:hAnsi="Times New Roman" w:cs="Times New Roman"/>
          <w:sz w:val="24"/>
          <w:szCs w:val="24"/>
        </w:rPr>
        <w:t xml:space="preserve"> järgmises sõnastuses:</w:t>
      </w:r>
    </w:p>
    <w:p w14:paraId="006657A7" w14:textId="1A4DC16E" w:rsidR="00861C99" w:rsidRPr="00CA399D" w:rsidRDefault="00861C99"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„(1</w:t>
      </w:r>
      <w:r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rPr>
        <w:t xml:space="preserve">) </w:t>
      </w:r>
      <w:r w:rsidR="00216EB2" w:rsidRPr="00CA399D">
        <w:rPr>
          <w:rFonts w:ascii="Times New Roman" w:hAnsi="Times New Roman" w:cs="Times New Roman"/>
          <w:sz w:val="24"/>
          <w:szCs w:val="24"/>
        </w:rPr>
        <w:t>K</w:t>
      </w:r>
      <w:r w:rsidRPr="00CA399D">
        <w:rPr>
          <w:rFonts w:ascii="Times New Roman" w:hAnsi="Times New Roman" w:cs="Times New Roman"/>
          <w:sz w:val="24"/>
          <w:szCs w:val="24"/>
        </w:rPr>
        <w:t xml:space="preserve">ui töötukassal </w:t>
      </w:r>
      <w:r w:rsidR="00242929" w:rsidRPr="00CA399D">
        <w:rPr>
          <w:rFonts w:ascii="Times New Roman" w:hAnsi="Times New Roman" w:cs="Times New Roman"/>
          <w:sz w:val="24"/>
          <w:szCs w:val="24"/>
        </w:rPr>
        <w:t xml:space="preserve">puuduvad </w:t>
      </w:r>
      <w:r w:rsidR="00146B23" w:rsidRPr="00CA399D">
        <w:rPr>
          <w:rFonts w:ascii="Times New Roman" w:hAnsi="Times New Roman" w:cs="Times New Roman"/>
          <w:sz w:val="24"/>
          <w:szCs w:val="24"/>
        </w:rPr>
        <w:t xml:space="preserve">töötuskindlustushüvitise maksmise perioodi kestel </w:t>
      </w:r>
      <w:r w:rsidRPr="00CA399D">
        <w:rPr>
          <w:rFonts w:ascii="Times New Roman" w:hAnsi="Times New Roman" w:cs="Times New Roman"/>
          <w:sz w:val="24"/>
          <w:szCs w:val="24"/>
        </w:rPr>
        <w:t>andmed</w:t>
      </w:r>
      <w:r w:rsidR="00CF19AF" w:rsidRPr="00CA399D">
        <w:rPr>
          <w:rFonts w:ascii="Times New Roman" w:hAnsi="Times New Roman" w:cs="Times New Roman"/>
          <w:sz w:val="24"/>
          <w:szCs w:val="24"/>
        </w:rPr>
        <w:t xml:space="preserve"> selle kohta</w:t>
      </w:r>
      <w:r w:rsidRPr="00CA399D">
        <w:rPr>
          <w:rFonts w:ascii="Times New Roman" w:hAnsi="Times New Roman" w:cs="Times New Roman"/>
          <w:sz w:val="24"/>
          <w:szCs w:val="24"/>
        </w:rPr>
        <w:t xml:space="preserve">, kas </w:t>
      </w:r>
      <w:r w:rsidR="00192E74" w:rsidRPr="00CA399D">
        <w:rPr>
          <w:rFonts w:ascii="Times New Roman" w:hAnsi="Times New Roman" w:cs="Times New Roman"/>
          <w:sz w:val="24"/>
          <w:szCs w:val="24"/>
        </w:rPr>
        <w:t>kindlustatu</w:t>
      </w:r>
      <w:r w:rsidRPr="00CA399D">
        <w:rPr>
          <w:rFonts w:ascii="Times New Roman" w:hAnsi="Times New Roman" w:cs="Times New Roman"/>
          <w:sz w:val="24"/>
          <w:szCs w:val="24"/>
        </w:rPr>
        <w:t xml:space="preserve"> vastab käesoleva seaduse </w:t>
      </w:r>
      <w:r w:rsidR="00416D8C" w:rsidRPr="00CA399D">
        <w:rPr>
          <w:rFonts w:ascii="Times New Roman" w:hAnsi="Times New Roman" w:cs="Times New Roman"/>
          <w:sz w:val="24"/>
          <w:szCs w:val="24"/>
        </w:rPr>
        <w:t>§-des 6,</w:t>
      </w:r>
      <w:r w:rsidR="002C1CDE" w:rsidRPr="00CA399D">
        <w:rPr>
          <w:rFonts w:ascii="Times New Roman" w:hAnsi="Times New Roman" w:cs="Times New Roman"/>
          <w:sz w:val="24"/>
          <w:szCs w:val="24"/>
        </w:rPr>
        <w:t xml:space="preserve"> 6</w:t>
      </w:r>
      <w:r w:rsidR="002C1CDE" w:rsidRPr="00CA399D">
        <w:rPr>
          <w:rFonts w:ascii="Times New Roman" w:hAnsi="Times New Roman" w:cs="Times New Roman"/>
          <w:sz w:val="24"/>
          <w:szCs w:val="24"/>
          <w:vertAlign w:val="superscript"/>
        </w:rPr>
        <w:t>1</w:t>
      </w:r>
      <w:r w:rsidR="00D45715" w:rsidRPr="00CA399D">
        <w:rPr>
          <w:rFonts w:ascii="Times New Roman" w:hAnsi="Times New Roman" w:cs="Times New Roman"/>
          <w:sz w:val="24"/>
          <w:szCs w:val="24"/>
        </w:rPr>
        <w:t>,</w:t>
      </w:r>
      <w:r w:rsidR="002C1CDE" w:rsidRPr="00CA399D">
        <w:rPr>
          <w:rFonts w:ascii="Times New Roman" w:hAnsi="Times New Roman" w:cs="Times New Roman"/>
          <w:sz w:val="24"/>
          <w:szCs w:val="24"/>
        </w:rPr>
        <w:t xml:space="preserve"> 6</w:t>
      </w:r>
      <w:r w:rsidR="002C1CDE" w:rsidRPr="00CA399D">
        <w:rPr>
          <w:rFonts w:ascii="Times New Roman" w:hAnsi="Times New Roman" w:cs="Times New Roman"/>
          <w:sz w:val="24"/>
          <w:szCs w:val="24"/>
          <w:vertAlign w:val="superscript"/>
        </w:rPr>
        <w:t>2</w:t>
      </w:r>
      <w:r w:rsidR="002C1CDE" w:rsidRPr="00CA399D">
        <w:rPr>
          <w:rFonts w:ascii="Times New Roman" w:hAnsi="Times New Roman" w:cs="Times New Roman"/>
          <w:sz w:val="24"/>
          <w:szCs w:val="24"/>
        </w:rPr>
        <w:t xml:space="preserve"> </w:t>
      </w:r>
      <w:r w:rsidR="00416D8C" w:rsidRPr="00CA399D">
        <w:rPr>
          <w:rFonts w:ascii="Times New Roman" w:hAnsi="Times New Roman" w:cs="Times New Roman"/>
          <w:sz w:val="24"/>
          <w:szCs w:val="24"/>
        </w:rPr>
        <w:t>ja 8</w:t>
      </w:r>
      <w:r w:rsidR="00416D8C" w:rsidRPr="00CA399D">
        <w:rPr>
          <w:rFonts w:ascii="Times New Roman" w:hAnsi="Times New Roman" w:cs="Times New Roman"/>
          <w:sz w:val="24"/>
          <w:szCs w:val="24"/>
          <w:vertAlign w:val="superscript"/>
        </w:rPr>
        <w:t>2</w:t>
      </w:r>
      <w:r w:rsidR="00416D8C" w:rsidRPr="00CA399D">
        <w:rPr>
          <w:rFonts w:ascii="Times New Roman" w:hAnsi="Times New Roman" w:cs="Times New Roman"/>
          <w:sz w:val="24"/>
          <w:szCs w:val="24"/>
        </w:rPr>
        <w:t xml:space="preserve"> </w:t>
      </w:r>
      <w:r w:rsidRPr="00CA399D">
        <w:rPr>
          <w:rFonts w:ascii="Times New Roman" w:hAnsi="Times New Roman" w:cs="Times New Roman"/>
          <w:sz w:val="24"/>
          <w:szCs w:val="24"/>
        </w:rPr>
        <w:t xml:space="preserve">sätestatud </w:t>
      </w:r>
      <w:r w:rsidR="00192E74" w:rsidRPr="00CA399D">
        <w:rPr>
          <w:rFonts w:ascii="Times New Roman" w:hAnsi="Times New Roman" w:cs="Times New Roman"/>
          <w:sz w:val="24"/>
          <w:szCs w:val="24"/>
        </w:rPr>
        <w:t xml:space="preserve">töötuskindlustushüvitise saamise </w:t>
      </w:r>
      <w:r w:rsidRPr="00CA399D">
        <w:rPr>
          <w:rFonts w:ascii="Times New Roman" w:hAnsi="Times New Roman" w:cs="Times New Roman"/>
          <w:sz w:val="24"/>
          <w:szCs w:val="24"/>
        </w:rPr>
        <w:t xml:space="preserve">tingimustele, peatatakse hüvitise maksmine </w:t>
      </w:r>
      <w:r w:rsidR="00B87499" w:rsidRPr="00CA399D">
        <w:rPr>
          <w:rFonts w:ascii="Times New Roman" w:hAnsi="Times New Roman" w:cs="Times New Roman"/>
          <w:sz w:val="24"/>
          <w:szCs w:val="24"/>
        </w:rPr>
        <w:t xml:space="preserve">alates esimesest kuust, mille kohta hüvitise väljamaksmiseks vajalikud andmed puuduvad. </w:t>
      </w:r>
      <w:r w:rsidRPr="00CA399D">
        <w:rPr>
          <w:rFonts w:ascii="Times New Roman" w:hAnsi="Times New Roman" w:cs="Times New Roman"/>
          <w:sz w:val="24"/>
          <w:szCs w:val="24"/>
        </w:rPr>
        <w:t xml:space="preserve">Pärast puuduolevate andmete </w:t>
      </w:r>
      <w:r w:rsidR="000C4B85" w:rsidRPr="00CA399D">
        <w:rPr>
          <w:rFonts w:ascii="Times New Roman" w:hAnsi="Times New Roman" w:cs="Times New Roman"/>
          <w:sz w:val="24"/>
          <w:szCs w:val="24"/>
        </w:rPr>
        <w:t>saa</w:t>
      </w:r>
      <w:r w:rsidRPr="00CA399D">
        <w:rPr>
          <w:rFonts w:ascii="Times New Roman" w:hAnsi="Times New Roman" w:cs="Times New Roman"/>
          <w:sz w:val="24"/>
          <w:szCs w:val="24"/>
        </w:rPr>
        <w:t>mist makstakse hüvitis tagantjärele välja</w:t>
      </w:r>
      <w:r w:rsidR="000C4B85" w:rsidRPr="00CA399D">
        <w:rPr>
          <w:rFonts w:ascii="Times New Roman" w:hAnsi="Times New Roman" w:cs="Times New Roman"/>
          <w:sz w:val="24"/>
          <w:szCs w:val="24"/>
        </w:rPr>
        <w:t xml:space="preserve">, kui </w:t>
      </w:r>
      <w:r w:rsidR="007F7E77" w:rsidRPr="00CA399D">
        <w:rPr>
          <w:rFonts w:ascii="Times New Roman" w:hAnsi="Times New Roman" w:cs="Times New Roman"/>
          <w:sz w:val="24"/>
          <w:szCs w:val="24"/>
        </w:rPr>
        <w:t>kindlustatu</w:t>
      </w:r>
      <w:r w:rsidR="000C4B85" w:rsidRPr="00CA399D">
        <w:rPr>
          <w:rFonts w:ascii="Times New Roman" w:hAnsi="Times New Roman" w:cs="Times New Roman"/>
          <w:sz w:val="24"/>
          <w:szCs w:val="24"/>
        </w:rPr>
        <w:t xml:space="preserve"> vasta</w:t>
      </w:r>
      <w:r w:rsidR="00192E74" w:rsidRPr="00CA399D">
        <w:rPr>
          <w:rFonts w:ascii="Times New Roman" w:hAnsi="Times New Roman" w:cs="Times New Roman"/>
          <w:sz w:val="24"/>
          <w:szCs w:val="24"/>
        </w:rPr>
        <w:t>s</w:t>
      </w:r>
      <w:r w:rsidR="000C4B85" w:rsidRPr="00CA399D">
        <w:rPr>
          <w:rFonts w:ascii="Times New Roman" w:hAnsi="Times New Roman" w:cs="Times New Roman"/>
          <w:sz w:val="24"/>
          <w:szCs w:val="24"/>
        </w:rPr>
        <w:t xml:space="preserve"> hüvitise saamise tingimustele.</w:t>
      </w:r>
      <w:r w:rsidR="00043523" w:rsidRPr="00CA399D">
        <w:rPr>
          <w:rFonts w:ascii="Times New Roman" w:hAnsi="Times New Roman" w:cs="Times New Roman"/>
          <w:sz w:val="24"/>
          <w:szCs w:val="24"/>
        </w:rPr>
        <w:t>“</w:t>
      </w:r>
      <w:r w:rsidR="00073BC0" w:rsidRPr="00CA399D">
        <w:rPr>
          <w:rFonts w:ascii="Times New Roman" w:hAnsi="Times New Roman" w:cs="Times New Roman"/>
          <w:sz w:val="24"/>
          <w:szCs w:val="24"/>
        </w:rPr>
        <w:t>;</w:t>
      </w:r>
    </w:p>
    <w:bookmarkEnd w:id="45"/>
    <w:p w14:paraId="7F60754B" w14:textId="77777777" w:rsidR="00C30A30" w:rsidRPr="00CA399D" w:rsidRDefault="00C30A30" w:rsidP="00CF19AF">
      <w:pPr>
        <w:spacing w:after="0" w:line="240" w:lineRule="auto"/>
        <w:jc w:val="both"/>
        <w:rPr>
          <w:rFonts w:ascii="Times New Roman" w:hAnsi="Times New Roman" w:cs="Times New Roman"/>
          <w:sz w:val="24"/>
          <w:szCs w:val="24"/>
        </w:rPr>
      </w:pPr>
    </w:p>
    <w:p w14:paraId="11C08063" w14:textId="2BED8249" w:rsidR="00C30A30" w:rsidRPr="00CA399D" w:rsidRDefault="00CA4EC1"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18</w:t>
      </w:r>
      <w:r w:rsidR="00C30A30" w:rsidRPr="00CA399D">
        <w:rPr>
          <w:rFonts w:ascii="Times New Roman" w:hAnsi="Times New Roman" w:cs="Times New Roman"/>
          <w:b/>
          <w:bCs/>
          <w:sz w:val="24"/>
          <w:szCs w:val="24"/>
        </w:rPr>
        <w:t>)</w:t>
      </w:r>
      <w:r w:rsidR="00C30A30" w:rsidRPr="00CA399D">
        <w:rPr>
          <w:rFonts w:ascii="Times New Roman" w:hAnsi="Times New Roman" w:cs="Times New Roman"/>
          <w:sz w:val="24"/>
          <w:szCs w:val="24"/>
        </w:rPr>
        <w:t xml:space="preserve"> paragrahvi 13 lõike 1</w:t>
      </w:r>
      <w:r w:rsidR="00542661" w:rsidRPr="00CA399D">
        <w:rPr>
          <w:rFonts w:ascii="Times New Roman" w:hAnsi="Times New Roman" w:cs="Times New Roman"/>
          <w:sz w:val="24"/>
          <w:szCs w:val="24"/>
        </w:rPr>
        <w:t xml:space="preserve"> sissejuhatava</w:t>
      </w:r>
      <w:r w:rsidR="002E506F" w:rsidRPr="00CA399D">
        <w:rPr>
          <w:rFonts w:ascii="Times New Roman" w:hAnsi="Times New Roman" w:cs="Times New Roman"/>
          <w:sz w:val="24"/>
          <w:szCs w:val="24"/>
        </w:rPr>
        <w:t>t</w:t>
      </w:r>
      <w:r w:rsidR="00542661" w:rsidRPr="00CA399D">
        <w:rPr>
          <w:rFonts w:ascii="Times New Roman" w:hAnsi="Times New Roman" w:cs="Times New Roman"/>
          <w:sz w:val="24"/>
          <w:szCs w:val="24"/>
        </w:rPr>
        <w:t xml:space="preserve"> lauseosa</w:t>
      </w:r>
      <w:r w:rsidR="00C30A30" w:rsidRPr="00CA399D">
        <w:rPr>
          <w:rFonts w:ascii="Times New Roman" w:hAnsi="Times New Roman" w:cs="Times New Roman"/>
          <w:sz w:val="24"/>
          <w:szCs w:val="24"/>
        </w:rPr>
        <w:t xml:space="preserve"> </w:t>
      </w:r>
      <w:r w:rsidR="002E506F" w:rsidRPr="00CA399D">
        <w:rPr>
          <w:rFonts w:ascii="Times New Roman" w:hAnsi="Times New Roman" w:cs="Times New Roman"/>
          <w:sz w:val="24"/>
          <w:szCs w:val="24"/>
        </w:rPr>
        <w:t>täiendatakse</w:t>
      </w:r>
      <w:r w:rsidR="00C30A30" w:rsidRPr="00CA399D">
        <w:rPr>
          <w:rFonts w:ascii="Times New Roman" w:hAnsi="Times New Roman" w:cs="Times New Roman"/>
          <w:sz w:val="24"/>
          <w:szCs w:val="24"/>
        </w:rPr>
        <w:t xml:space="preserve"> </w:t>
      </w:r>
      <w:r w:rsidRPr="00CA399D">
        <w:rPr>
          <w:rFonts w:ascii="Times New Roman" w:hAnsi="Times New Roman" w:cs="Times New Roman"/>
          <w:sz w:val="24"/>
          <w:szCs w:val="24"/>
        </w:rPr>
        <w:t xml:space="preserve">pärast </w:t>
      </w:r>
      <w:r w:rsidR="00C30A30" w:rsidRPr="00CA399D">
        <w:rPr>
          <w:rFonts w:ascii="Times New Roman" w:hAnsi="Times New Roman" w:cs="Times New Roman"/>
          <w:sz w:val="24"/>
          <w:szCs w:val="24"/>
        </w:rPr>
        <w:t>tekstiosa „</w:t>
      </w:r>
      <w:r w:rsidR="00542661" w:rsidRPr="00CA399D">
        <w:rPr>
          <w:rFonts w:ascii="Times New Roman" w:hAnsi="Times New Roman" w:cs="Times New Roman"/>
          <w:sz w:val="24"/>
          <w:szCs w:val="24"/>
        </w:rPr>
        <w:t>1–1</w:t>
      </w:r>
      <w:r w:rsidR="00542661" w:rsidRPr="00CA399D">
        <w:rPr>
          <w:rFonts w:ascii="Times New Roman" w:hAnsi="Times New Roman" w:cs="Times New Roman"/>
          <w:sz w:val="24"/>
          <w:szCs w:val="24"/>
          <w:vertAlign w:val="superscript"/>
        </w:rPr>
        <w:t>4</w:t>
      </w:r>
      <w:r w:rsidR="009C5755" w:rsidRPr="00CA399D">
        <w:rPr>
          <w:rFonts w:ascii="Times New Roman" w:hAnsi="Times New Roman" w:cs="Times New Roman"/>
          <w:sz w:val="24"/>
        </w:rPr>
        <w:t>“</w:t>
      </w:r>
      <w:r w:rsidR="002E506F" w:rsidRPr="00CA399D">
        <w:rPr>
          <w:rFonts w:ascii="Times New Roman" w:hAnsi="Times New Roman" w:cs="Times New Roman"/>
          <w:sz w:val="24"/>
          <w:szCs w:val="24"/>
        </w:rPr>
        <w:t xml:space="preserve"> </w:t>
      </w:r>
      <w:r w:rsidR="00542661" w:rsidRPr="00CA399D">
        <w:rPr>
          <w:rFonts w:ascii="Times New Roman" w:hAnsi="Times New Roman" w:cs="Times New Roman"/>
          <w:sz w:val="24"/>
          <w:szCs w:val="24"/>
        </w:rPr>
        <w:t>tekstiosaga „</w:t>
      </w:r>
      <w:r w:rsidR="002E506F" w:rsidRPr="00CA399D">
        <w:rPr>
          <w:rFonts w:ascii="Times New Roman" w:hAnsi="Times New Roman" w:cs="Times New Roman"/>
          <w:sz w:val="24"/>
          <w:szCs w:val="24"/>
        </w:rPr>
        <w:t xml:space="preserve">või </w:t>
      </w:r>
      <w:r w:rsidR="00542661" w:rsidRPr="00CA399D">
        <w:rPr>
          <w:rFonts w:ascii="Times New Roman" w:hAnsi="Times New Roman" w:cs="Times New Roman"/>
          <w:sz w:val="24"/>
          <w:szCs w:val="24"/>
        </w:rPr>
        <w:t>§</w:t>
      </w:r>
      <w:r w:rsidR="002E506F" w:rsidRPr="00CA399D">
        <w:rPr>
          <w:rFonts w:ascii="Times New Roman" w:hAnsi="Times New Roman" w:cs="Times New Roman"/>
          <w:sz w:val="24"/>
          <w:szCs w:val="24"/>
        </w:rPr>
        <w:t>-s</w:t>
      </w:r>
      <w:r w:rsidR="00542661" w:rsidRPr="00CA399D">
        <w:rPr>
          <w:rFonts w:ascii="Times New Roman" w:hAnsi="Times New Roman" w:cs="Times New Roman"/>
          <w:sz w:val="24"/>
          <w:szCs w:val="24"/>
        </w:rPr>
        <w:t xml:space="preserve"> 8</w:t>
      </w:r>
      <w:r w:rsidR="00886F43" w:rsidRPr="00CA399D">
        <w:rPr>
          <w:rFonts w:ascii="Times New Roman" w:hAnsi="Times New Roman" w:cs="Times New Roman"/>
          <w:sz w:val="24"/>
          <w:szCs w:val="24"/>
          <w:vertAlign w:val="superscript"/>
        </w:rPr>
        <w:t>1</w:t>
      </w:r>
      <w:r w:rsidR="009C5755" w:rsidRPr="00CA399D">
        <w:rPr>
          <w:rFonts w:ascii="Times New Roman" w:hAnsi="Times New Roman" w:cs="Times New Roman"/>
          <w:sz w:val="24"/>
        </w:rPr>
        <w:t>“</w:t>
      </w:r>
      <w:r w:rsidR="004B3E2B" w:rsidRPr="00CA399D">
        <w:rPr>
          <w:rFonts w:ascii="Times New Roman" w:hAnsi="Times New Roman" w:cs="Times New Roman"/>
          <w:sz w:val="24"/>
          <w:szCs w:val="24"/>
        </w:rPr>
        <w:t>;</w:t>
      </w:r>
    </w:p>
    <w:p w14:paraId="37326B6A" w14:textId="77777777" w:rsidR="00542661" w:rsidRPr="00CA399D" w:rsidRDefault="00542661" w:rsidP="00CF19AF">
      <w:pPr>
        <w:spacing w:after="0" w:line="240" w:lineRule="auto"/>
        <w:jc w:val="both"/>
        <w:rPr>
          <w:rFonts w:ascii="Times New Roman" w:hAnsi="Times New Roman" w:cs="Times New Roman"/>
          <w:sz w:val="24"/>
          <w:szCs w:val="24"/>
        </w:rPr>
      </w:pPr>
    </w:p>
    <w:p w14:paraId="1DA86FC4" w14:textId="40644896" w:rsidR="00542661" w:rsidRPr="00CA399D" w:rsidRDefault="00CA4EC1"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19</w:t>
      </w:r>
      <w:r w:rsidR="00542661" w:rsidRPr="00CA399D">
        <w:rPr>
          <w:rFonts w:ascii="Times New Roman" w:hAnsi="Times New Roman" w:cs="Times New Roman"/>
          <w:b/>
          <w:bCs/>
          <w:sz w:val="24"/>
          <w:szCs w:val="24"/>
        </w:rPr>
        <w:t>)</w:t>
      </w:r>
      <w:r w:rsidR="00542661" w:rsidRPr="00CA399D">
        <w:rPr>
          <w:rFonts w:ascii="Times New Roman" w:hAnsi="Times New Roman" w:cs="Times New Roman"/>
          <w:sz w:val="24"/>
          <w:szCs w:val="24"/>
        </w:rPr>
        <w:t xml:space="preserve"> </w:t>
      </w:r>
      <w:r w:rsidR="00433651" w:rsidRPr="00CA399D">
        <w:rPr>
          <w:rFonts w:ascii="Times New Roman" w:hAnsi="Times New Roman" w:cs="Times New Roman"/>
          <w:sz w:val="24"/>
          <w:szCs w:val="24"/>
        </w:rPr>
        <w:t>paragrahvi 23 lõike 2 punkti</w:t>
      </w:r>
      <w:r w:rsidR="00EB78B0" w:rsidRPr="00CA399D">
        <w:rPr>
          <w:rFonts w:ascii="Times New Roman" w:hAnsi="Times New Roman" w:cs="Times New Roman"/>
          <w:sz w:val="24"/>
          <w:szCs w:val="24"/>
        </w:rPr>
        <w:t>de</w:t>
      </w:r>
      <w:r w:rsidR="00433651" w:rsidRPr="00CA399D">
        <w:rPr>
          <w:rFonts w:ascii="Times New Roman" w:hAnsi="Times New Roman" w:cs="Times New Roman"/>
          <w:sz w:val="24"/>
          <w:szCs w:val="24"/>
        </w:rPr>
        <w:t>st 3</w:t>
      </w:r>
      <w:r w:rsidR="00EB78B0" w:rsidRPr="00CA399D">
        <w:rPr>
          <w:rFonts w:ascii="Times New Roman" w:hAnsi="Times New Roman" w:cs="Times New Roman"/>
          <w:sz w:val="24"/>
          <w:szCs w:val="24"/>
        </w:rPr>
        <w:t xml:space="preserve"> ja 5</w:t>
      </w:r>
      <w:r w:rsidR="00433651" w:rsidRPr="00CA399D">
        <w:rPr>
          <w:rFonts w:ascii="Times New Roman" w:hAnsi="Times New Roman" w:cs="Times New Roman"/>
          <w:sz w:val="24"/>
          <w:szCs w:val="24"/>
        </w:rPr>
        <w:t xml:space="preserve"> jäetakse välja sõnad „ja töötutoetus</w:t>
      </w:r>
      <w:r w:rsidR="009C5755" w:rsidRPr="00CA399D">
        <w:rPr>
          <w:rFonts w:ascii="Times New Roman" w:hAnsi="Times New Roman" w:cs="Times New Roman"/>
          <w:sz w:val="24"/>
          <w:szCs w:val="24"/>
        </w:rPr>
        <w:t>“</w:t>
      </w:r>
      <w:r w:rsidRPr="00CA399D">
        <w:rPr>
          <w:rFonts w:ascii="Times New Roman" w:hAnsi="Times New Roman" w:cs="Times New Roman"/>
          <w:sz w:val="24"/>
          <w:szCs w:val="24"/>
        </w:rPr>
        <w:t xml:space="preserve"> vastavas käändes</w:t>
      </w:r>
      <w:r w:rsidR="00433651" w:rsidRPr="00CA399D">
        <w:rPr>
          <w:rFonts w:ascii="Times New Roman" w:hAnsi="Times New Roman" w:cs="Times New Roman"/>
          <w:sz w:val="24"/>
          <w:szCs w:val="24"/>
        </w:rPr>
        <w:t>;</w:t>
      </w:r>
    </w:p>
    <w:p w14:paraId="42947F58" w14:textId="77777777" w:rsidR="00433651" w:rsidRPr="00CA399D" w:rsidRDefault="00433651" w:rsidP="00CF19AF">
      <w:pPr>
        <w:spacing w:after="0" w:line="240" w:lineRule="auto"/>
        <w:jc w:val="both"/>
        <w:rPr>
          <w:rFonts w:ascii="Times New Roman" w:hAnsi="Times New Roman" w:cs="Times New Roman"/>
          <w:sz w:val="24"/>
          <w:szCs w:val="24"/>
        </w:rPr>
      </w:pPr>
    </w:p>
    <w:p w14:paraId="3947A4F5" w14:textId="0E72E964" w:rsidR="00EB62D3" w:rsidRPr="00CA399D" w:rsidRDefault="00441871"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w:t>
      </w:r>
      <w:r w:rsidR="000541D7" w:rsidRPr="00CA399D">
        <w:rPr>
          <w:rFonts w:ascii="Times New Roman" w:hAnsi="Times New Roman" w:cs="Times New Roman"/>
          <w:b/>
          <w:bCs/>
          <w:sz w:val="24"/>
          <w:szCs w:val="24"/>
        </w:rPr>
        <w:t>0</w:t>
      </w:r>
      <w:r w:rsidR="00433651" w:rsidRPr="00CA399D">
        <w:rPr>
          <w:rFonts w:ascii="Times New Roman" w:hAnsi="Times New Roman" w:cs="Times New Roman"/>
          <w:b/>
          <w:bCs/>
          <w:sz w:val="24"/>
          <w:szCs w:val="24"/>
        </w:rPr>
        <w:t>)</w:t>
      </w:r>
      <w:r w:rsidR="00433651" w:rsidRPr="00CA399D">
        <w:rPr>
          <w:rFonts w:ascii="Times New Roman" w:hAnsi="Times New Roman" w:cs="Times New Roman"/>
          <w:sz w:val="24"/>
          <w:szCs w:val="24"/>
        </w:rPr>
        <w:t xml:space="preserve"> paragrahvi 23 lõike 2 punkt 7 </w:t>
      </w:r>
      <w:r w:rsidR="00EB62D3" w:rsidRPr="00CA399D">
        <w:rPr>
          <w:rFonts w:ascii="Times New Roman" w:hAnsi="Times New Roman" w:cs="Times New Roman"/>
          <w:sz w:val="24"/>
          <w:szCs w:val="24"/>
        </w:rPr>
        <w:t>muudetakse ja sõnastatakse järgmiselt:</w:t>
      </w:r>
    </w:p>
    <w:p w14:paraId="4C0C21D2" w14:textId="348029BF" w:rsidR="00EB62D3" w:rsidRPr="00CA399D" w:rsidRDefault="00EB62D3"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„7) osaleb töötuskindlustuse, tööturumeetmete, töövõime hindamise ja töövõimetoetuse planeerimisel ning avaldab arvamust töötuskindlustusega, tööturuteenuste ja -toetustega ning töövõime hindamise ja töövõimetoetusega seotud õigusaktide eelnõude kohta;</w:t>
      </w:r>
      <w:r w:rsidR="009C5755" w:rsidRPr="00CA399D">
        <w:rPr>
          <w:rFonts w:ascii="Times New Roman" w:hAnsi="Times New Roman" w:cs="Times New Roman"/>
          <w:sz w:val="24"/>
          <w:szCs w:val="24"/>
        </w:rPr>
        <w:t>“</w:t>
      </w:r>
      <w:r w:rsidRPr="00CA399D">
        <w:rPr>
          <w:rFonts w:ascii="Times New Roman" w:hAnsi="Times New Roman" w:cs="Times New Roman"/>
          <w:sz w:val="24"/>
          <w:szCs w:val="24"/>
        </w:rPr>
        <w:t>;</w:t>
      </w:r>
    </w:p>
    <w:p w14:paraId="102D90AE" w14:textId="77777777" w:rsidR="00050C73" w:rsidRPr="00CA399D" w:rsidRDefault="00050C73" w:rsidP="00CF19AF">
      <w:pPr>
        <w:spacing w:after="0" w:line="240" w:lineRule="auto"/>
        <w:jc w:val="both"/>
        <w:rPr>
          <w:rFonts w:ascii="Times New Roman" w:hAnsi="Times New Roman" w:cs="Times New Roman"/>
          <w:sz w:val="24"/>
          <w:szCs w:val="24"/>
        </w:rPr>
      </w:pPr>
    </w:p>
    <w:p w14:paraId="19778266" w14:textId="0338EA78" w:rsidR="007871CB" w:rsidRPr="00CA399D" w:rsidRDefault="008F1F04" w:rsidP="00CF19AF">
      <w:pPr>
        <w:spacing w:after="0" w:line="240" w:lineRule="auto"/>
        <w:jc w:val="both"/>
        <w:rPr>
          <w:rFonts w:ascii="Times New Roman" w:hAnsi="Times New Roman" w:cs="Times New Roman"/>
          <w:sz w:val="24"/>
          <w:szCs w:val="24"/>
        </w:rPr>
      </w:pPr>
      <w:commentRangeStart w:id="46"/>
      <w:r w:rsidRPr="00CA399D">
        <w:rPr>
          <w:rFonts w:ascii="Times New Roman" w:hAnsi="Times New Roman" w:cs="Times New Roman"/>
          <w:b/>
          <w:bCs/>
          <w:sz w:val="24"/>
          <w:szCs w:val="24"/>
        </w:rPr>
        <w:t>2</w:t>
      </w:r>
      <w:r w:rsidR="0050258A" w:rsidRPr="00CA399D">
        <w:rPr>
          <w:rFonts w:ascii="Times New Roman" w:hAnsi="Times New Roman" w:cs="Times New Roman"/>
          <w:b/>
          <w:bCs/>
          <w:sz w:val="24"/>
          <w:szCs w:val="24"/>
        </w:rPr>
        <w:t>1</w:t>
      </w:r>
      <w:r w:rsidR="007871CB" w:rsidRPr="00CA399D">
        <w:rPr>
          <w:rFonts w:ascii="Times New Roman" w:hAnsi="Times New Roman" w:cs="Times New Roman"/>
          <w:b/>
          <w:bCs/>
          <w:sz w:val="24"/>
          <w:szCs w:val="24"/>
        </w:rPr>
        <w:t>)</w:t>
      </w:r>
      <w:r w:rsidR="007871CB" w:rsidRPr="00CA399D">
        <w:rPr>
          <w:rFonts w:ascii="Times New Roman" w:hAnsi="Times New Roman" w:cs="Times New Roman"/>
          <w:sz w:val="24"/>
          <w:szCs w:val="24"/>
        </w:rPr>
        <w:t xml:space="preserve"> paragrahvi 33 lõike 3 punktis 1 ja lõikes 4 asendatakse sõna „töötuskindlustushüvitise</w:t>
      </w:r>
      <w:r w:rsidR="009C5755" w:rsidRPr="00CA399D">
        <w:rPr>
          <w:rFonts w:ascii="Times New Roman" w:hAnsi="Times New Roman" w:cs="Times New Roman"/>
          <w:sz w:val="24"/>
          <w:szCs w:val="24"/>
        </w:rPr>
        <w:t>“</w:t>
      </w:r>
      <w:r w:rsidR="007871CB" w:rsidRPr="00CA399D">
        <w:rPr>
          <w:rFonts w:ascii="Times New Roman" w:hAnsi="Times New Roman" w:cs="Times New Roman"/>
          <w:sz w:val="24"/>
          <w:szCs w:val="24"/>
        </w:rPr>
        <w:t xml:space="preserve"> sõnaga „töötuskindlustushüvitiste</w:t>
      </w:r>
      <w:r w:rsidR="009C5755" w:rsidRPr="00CA399D">
        <w:rPr>
          <w:rFonts w:ascii="Times New Roman" w:hAnsi="Times New Roman" w:cs="Times New Roman"/>
          <w:sz w:val="24"/>
          <w:szCs w:val="24"/>
        </w:rPr>
        <w:t>“</w:t>
      </w:r>
      <w:r w:rsidR="007871CB" w:rsidRPr="00CA399D">
        <w:rPr>
          <w:rFonts w:ascii="Times New Roman" w:hAnsi="Times New Roman" w:cs="Times New Roman"/>
          <w:sz w:val="24"/>
          <w:szCs w:val="24"/>
        </w:rPr>
        <w:t>;</w:t>
      </w:r>
      <w:commentRangeEnd w:id="46"/>
      <w:r w:rsidR="00D26879">
        <w:rPr>
          <w:rStyle w:val="Kommentaariviide"/>
        </w:rPr>
        <w:commentReference w:id="46"/>
      </w:r>
    </w:p>
    <w:p w14:paraId="2247DCFB" w14:textId="77777777" w:rsidR="00050C73" w:rsidRPr="00CA399D" w:rsidRDefault="00050C73" w:rsidP="00CF19AF">
      <w:pPr>
        <w:spacing w:after="0" w:line="240" w:lineRule="auto"/>
        <w:jc w:val="both"/>
        <w:rPr>
          <w:rFonts w:ascii="Times New Roman" w:hAnsi="Times New Roman" w:cs="Times New Roman"/>
          <w:sz w:val="24"/>
          <w:szCs w:val="24"/>
        </w:rPr>
      </w:pPr>
    </w:p>
    <w:p w14:paraId="330E6222" w14:textId="1DBAC15D" w:rsidR="00FA1154" w:rsidRPr="00CA399D" w:rsidRDefault="00EB62D3"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w:t>
      </w:r>
      <w:r w:rsidR="0050258A" w:rsidRPr="00CA399D">
        <w:rPr>
          <w:rFonts w:ascii="Times New Roman" w:hAnsi="Times New Roman" w:cs="Times New Roman"/>
          <w:b/>
          <w:bCs/>
          <w:sz w:val="24"/>
          <w:szCs w:val="24"/>
        </w:rPr>
        <w:t>2</w:t>
      </w:r>
      <w:r w:rsidRPr="00CA399D">
        <w:rPr>
          <w:rFonts w:ascii="Times New Roman" w:hAnsi="Times New Roman" w:cs="Times New Roman"/>
          <w:b/>
          <w:bCs/>
          <w:sz w:val="24"/>
          <w:szCs w:val="24"/>
        </w:rPr>
        <w:t>)</w:t>
      </w:r>
      <w:r w:rsidRPr="00CA399D">
        <w:rPr>
          <w:rFonts w:ascii="Times New Roman" w:hAnsi="Times New Roman" w:cs="Times New Roman"/>
          <w:sz w:val="24"/>
          <w:szCs w:val="24"/>
        </w:rPr>
        <w:t xml:space="preserve"> paragrahvi 35 lõike 1 punkt 3 tunnistatakse kehtetuks</w:t>
      </w:r>
      <w:r w:rsidR="00075F5E" w:rsidRPr="00CA399D">
        <w:rPr>
          <w:rFonts w:ascii="Times New Roman" w:hAnsi="Times New Roman" w:cs="Times New Roman"/>
          <w:sz w:val="24"/>
          <w:szCs w:val="24"/>
        </w:rPr>
        <w:t>;</w:t>
      </w:r>
    </w:p>
    <w:p w14:paraId="1966CBA5" w14:textId="77777777" w:rsidR="00FA1154" w:rsidRPr="00CA399D" w:rsidRDefault="00FA1154" w:rsidP="00CF19AF">
      <w:pPr>
        <w:spacing w:after="0" w:line="240" w:lineRule="auto"/>
        <w:jc w:val="both"/>
        <w:rPr>
          <w:rFonts w:ascii="Times New Roman" w:hAnsi="Times New Roman" w:cs="Times New Roman"/>
          <w:sz w:val="24"/>
          <w:szCs w:val="24"/>
        </w:rPr>
      </w:pPr>
    </w:p>
    <w:p w14:paraId="4361F8FC" w14:textId="00917145" w:rsidR="005969F8" w:rsidRPr="00CA399D" w:rsidRDefault="001D0FC4"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w:t>
      </w:r>
      <w:r w:rsidR="0050258A" w:rsidRPr="00CA399D">
        <w:rPr>
          <w:rFonts w:ascii="Times New Roman" w:hAnsi="Times New Roman" w:cs="Times New Roman"/>
          <w:b/>
          <w:bCs/>
          <w:sz w:val="24"/>
          <w:szCs w:val="24"/>
        </w:rPr>
        <w:t>3</w:t>
      </w:r>
      <w:r w:rsidRPr="00CA399D">
        <w:rPr>
          <w:rFonts w:ascii="Times New Roman" w:hAnsi="Times New Roman" w:cs="Times New Roman"/>
          <w:b/>
          <w:bCs/>
          <w:sz w:val="24"/>
          <w:szCs w:val="24"/>
        </w:rPr>
        <w:t>)</w:t>
      </w:r>
      <w:r w:rsidRPr="00CA399D">
        <w:rPr>
          <w:rFonts w:ascii="Times New Roman" w:hAnsi="Times New Roman" w:cs="Times New Roman"/>
          <w:sz w:val="24"/>
          <w:szCs w:val="24"/>
        </w:rPr>
        <w:t xml:space="preserve"> </w:t>
      </w:r>
      <w:r w:rsidR="005969F8" w:rsidRPr="00CA399D">
        <w:rPr>
          <w:rFonts w:ascii="Times New Roman" w:hAnsi="Times New Roman" w:cs="Times New Roman"/>
          <w:sz w:val="24"/>
          <w:szCs w:val="24"/>
        </w:rPr>
        <w:t>paragrahvi 35 lõike 4 punktidest 6 ja 7 jäetakse välja tekstiosa „, töötutoetuse</w:t>
      </w:r>
      <w:r w:rsidR="009C5755" w:rsidRPr="00CA399D">
        <w:rPr>
          <w:rFonts w:ascii="Times New Roman" w:hAnsi="Times New Roman" w:cs="Times New Roman"/>
          <w:sz w:val="24"/>
          <w:szCs w:val="24"/>
        </w:rPr>
        <w:t>“</w:t>
      </w:r>
      <w:r w:rsidR="005969F8" w:rsidRPr="00CA399D">
        <w:rPr>
          <w:rFonts w:ascii="Times New Roman" w:hAnsi="Times New Roman" w:cs="Times New Roman"/>
          <w:sz w:val="24"/>
          <w:szCs w:val="24"/>
        </w:rPr>
        <w:t>;</w:t>
      </w:r>
    </w:p>
    <w:p w14:paraId="232E332D" w14:textId="77777777" w:rsidR="005969F8" w:rsidRPr="00CA399D" w:rsidRDefault="005969F8" w:rsidP="00CF19AF">
      <w:pPr>
        <w:spacing w:after="0" w:line="240" w:lineRule="auto"/>
        <w:jc w:val="both"/>
        <w:rPr>
          <w:rFonts w:ascii="Times New Roman" w:hAnsi="Times New Roman" w:cs="Times New Roman"/>
          <w:sz w:val="24"/>
          <w:szCs w:val="24"/>
        </w:rPr>
      </w:pPr>
    </w:p>
    <w:p w14:paraId="2B27F9FD" w14:textId="57CA831A" w:rsidR="005969F8" w:rsidRPr="00CA399D" w:rsidRDefault="00840E3F"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24</w:t>
      </w:r>
      <w:r w:rsidR="005969F8" w:rsidRPr="00CA399D">
        <w:rPr>
          <w:rFonts w:ascii="Times New Roman" w:hAnsi="Times New Roman" w:cs="Times New Roman"/>
          <w:b/>
          <w:bCs/>
          <w:sz w:val="24"/>
          <w:szCs w:val="24"/>
        </w:rPr>
        <w:t>)</w:t>
      </w:r>
      <w:r w:rsidR="005969F8" w:rsidRPr="00CA399D">
        <w:rPr>
          <w:rFonts w:ascii="Times New Roman" w:hAnsi="Times New Roman" w:cs="Times New Roman"/>
          <w:sz w:val="24"/>
          <w:szCs w:val="24"/>
        </w:rPr>
        <w:t xml:space="preserve"> paragrahvi 35 lõike 6 punktist 1 jäetakse välja sõnad „töötutoetuse ja</w:t>
      </w:r>
      <w:r w:rsidR="009C5755" w:rsidRPr="00CA399D">
        <w:rPr>
          <w:rFonts w:ascii="Times New Roman" w:hAnsi="Times New Roman" w:cs="Times New Roman"/>
          <w:sz w:val="24"/>
          <w:szCs w:val="24"/>
        </w:rPr>
        <w:t>“</w:t>
      </w:r>
      <w:r w:rsidR="005969F8" w:rsidRPr="00CA399D">
        <w:rPr>
          <w:rFonts w:ascii="Times New Roman" w:hAnsi="Times New Roman" w:cs="Times New Roman"/>
          <w:sz w:val="24"/>
          <w:szCs w:val="24"/>
        </w:rPr>
        <w:t>;</w:t>
      </w:r>
    </w:p>
    <w:p w14:paraId="3C73F3B9" w14:textId="37AE3A53" w:rsidR="005969F8" w:rsidRPr="00CA399D" w:rsidRDefault="005969F8" w:rsidP="00CF19AF">
      <w:pPr>
        <w:spacing w:after="0" w:line="240" w:lineRule="auto"/>
        <w:jc w:val="both"/>
        <w:rPr>
          <w:rFonts w:ascii="Times New Roman" w:hAnsi="Times New Roman" w:cs="Times New Roman"/>
          <w:sz w:val="24"/>
          <w:szCs w:val="24"/>
        </w:rPr>
      </w:pPr>
    </w:p>
    <w:p w14:paraId="3BF41245" w14:textId="530B352A" w:rsidR="001D0FC4" w:rsidRPr="00CA399D" w:rsidRDefault="00CE79A9"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25</w:t>
      </w:r>
      <w:r w:rsidR="005969F8" w:rsidRPr="00CA399D">
        <w:rPr>
          <w:rFonts w:ascii="Times New Roman" w:hAnsi="Times New Roman" w:cs="Times New Roman"/>
          <w:b/>
          <w:bCs/>
          <w:sz w:val="24"/>
          <w:szCs w:val="24"/>
        </w:rPr>
        <w:t>)</w:t>
      </w:r>
      <w:r w:rsidR="005969F8" w:rsidRPr="00CA399D">
        <w:rPr>
          <w:rFonts w:ascii="Times New Roman" w:hAnsi="Times New Roman" w:cs="Times New Roman"/>
          <w:sz w:val="24"/>
          <w:szCs w:val="24"/>
        </w:rPr>
        <w:t xml:space="preserve"> </w:t>
      </w:r>
      <w:r w:rsidR="001D0FC4" w:rsidRPr="00CA399D">
        <w:rPr>
          <w:rFonts w:ascii="Times New Roman" w:hAnsi="Times New Roman" w:cs="Times New Roman"/>
          <w:sz w:val="24"/>
          <w:szCs w:val="24"/>
        </w:rPr>
        <w:t>paragrahvi 38</w:t>
      </w:r>
      <w:r w:rsidR="001B1FD5" w:rsidRPr="00CA399D">
        <w:rPr>
          <w:rFonts w:ascii="Times New Roman" w:hAnsi="Times New Roman" w:cs="Times New Roman"/>
          <w:sz w:val="24"/>
          <w:szCs w:val="24"/>
          <w:vertAlign w:val="superscript"/>
        </w:rPr>
        <w:t>1</w:t>
      </w:r>
      <w:r w:rsidR="001D0FC4" w:rsidRPr="00CA399D">
        <w:rPr>
          <w:rFonts w:ascii="Times New Roman" w:hAnsi="Times New Roman" w:cs="Times New Roman"/>
          <w:sz w:val="24"/>
          <w:szCs w:val="24"/>
        </w:rPr>
        <w:t xml:space="preserve"> lõike 4 punktist 2 </w:t>
      </w:r>
      <w:r w:rsidR="006244F8" w:rsidRPr="00CA399D">
        <w:rPr>
          <w:rFonts w:ascii="Times New Roman" w:hAnsi="Times New Roman" w:cs="Times New Roman"/>
          <w:sz w:val="24"/>
          <w:szCs w:val="24"/>
        </w:rPr>
        <w:t xml:space="preserve">ja § 39 lõikest 1 </w:t>
      </w:r>
      <w:r w:rsidR="001D0FC4" w:rsidRPr="00CA399D">
        <w:rPr>
          <w:rFonts w:ascii="Times New Roman" w:hAnsi="Times New Roman" w:cs="Times New Roman"/>
          <w:sz w:val="24"/>
          <w:szCs w:val="24"/>
        </w:rPr>
        <w:t>jäetakse välja tekstiosa „, välja arvatud töötutoetuse</w:t>
      </w:r>
      <w:r w:rsidR="009C5755" w:rsidRPr="00CA399D">
        <w:rPr>
          <w:rFonts w:ascii="Times New Roman" w:hAnsi="Times New Roman" w:cs="Times New Roman"/>
          <w:sz w:val="24"/>
          <w:szCs w:val="24"/>
        </w:rPr>
        <w:t>“</w:t>
      </w:r>
      <w:r w:rsidR="00C809D5" w:rsidRPr="00CA399D">
        <w:rPr>
          <w:rFonts w:ascii="Times New Roman" w:hAnsi="Times New Roman" w:cs="Times New Roman"/>
          <w:sz w:val="24"/>
          <w:szCs w:val="24"/>
        </w:rPr>
        <w:t>;</w:t>
      </w:r>
    </w:p>
    <w:p w14:paraId="37268EFE" w14:textId="77777777" w:rsidR="00E24817" w:rsidRPr="00CA399D" w:rsidRDefault="00E24817" w:rsidP="00CF19AF">
      <w:pPr>
        <w:spacing w:after="0" w:line="240" w:lineRule="auto"/>
        <w:jc w:val="both"/>
        <w:rPr>
          <w:rFonts w:ascii="Times New Roman" w:hAnsi="Times New Roman" w:cs="Times New Roman"/>
          <w:sz w:val="24"/>
          <w:szCs w:val="24"/>
        </w:rPr>
      </w:pPr>
    </w:p>
    <w:p w14:paraId="66D72E23" w14:textId="4C96EDA9" w:rsidR="00E24817" w:rsidRPr="00CA399D" w:rsidRDefault="0031608D"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w:t>
      </w:r>
      <w:r w:rsidR="00CE79A9" w:rsidRPr="00CA399D">
        <w:rPr>
          <w:rFonts w:ascii="Times New Roman" w:hAnsi="Times New Roman" w:cs="Times New Roman"/>
          <w:b/>
          <w:bCs/>
          <w:sz w:val="24"/>
          <w:szCs w:val="24"/>
        </w:rPr>
        <w:t>6</w:t>
      </w:r>
      <w:r w:rsidR="00E24817" w:rsidRPr="00CA399D">
        <w:rPr>
          <w:rFonts w:ascii="Times New Roman" w:hAnsi="Times New Roman" w:cs="Times New Roman"/>
          <w:b/>
          <w:bCs/>
          <w:sz w:val="24"/>
          <w:szCs w:val="24"/>
        </w:rPr>
        <w:t>)</w:t>
      </w:r>
      <w:r w:rsidR="00E24817" w:rsidRPr="00CA399D">
        <w:rPr>
          <w:rFonts w:ascii="Times New Roman" w:hAnsi="Times New Roman" w:cs="Times New Roman"/>
          <w:sz w:val="24"/>
          <w:szCs w:val="24"/>
        </w:rPr>
        <w:t xml:space="preserve"> paragrahvi 46 täiendatakse lõikega 5</w:t>
      </w:r>
      <w:r w:rsidR="001B1FD5" w:rsidRPr="00CA399D">
        <w:rPr>
          <w:rFonts w:ascii="Times New Roman" w:hAnsi="Times New Roman" w:cs="Times New Roman"/>
          <w:sz w:val="24"/>
          <w:szCs w:val="24"/>
          <w:vertAlign w:val="superscript"/>
        </w:rPr>
        <w:t>1</w:t>
      </w:r>
      <w:r w:rsidR="00E24817" w:rsidRPr="00CA399D">
        <w:rPr>
          <w:rFonts w:ascii="Times New Roman" w:hAnsi="Times New Roman" w:cs="Times New Roman"/>
          <w:sz w:val="24"/>
          <w:szCs w:val="24"/>
        </w:rPr>
        <w:t xml:space="preserve"> järgmises sõnastuses:</w:t>
      </w:r>
    </w:p>
    <w:p w14:paraId="6C430B79" w14:textId="2F8819FF" w:rsidR="009D3A31" w:rsidRPr="00CA399D" w:rsidRDefault="00E24817"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„(5</w:t>
      </w:r>
      <w:r w:rsidR="001B1FD5"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rPr>
        <w:t xml:space="preserve">) Kui </w:t>
      </w:r>
      <w:commentRangeStart w:id="47"/>
      <w:r w:rsidRPr="00CA399D">
        <w:rPr>
          <w:rFonts w:ascii="Times New Roman" w:hAnsi="Times New Roman" w:cs="Times New Roman"/>
          <w:sz w:val="24"/>
          <w:szCs w:val="24"/>
        </w:rPr>
        <w:t>isik</w:t>
      </w:r>
      <w:commentRangeEnd w:id="47"/>
      <w:r w:rsidR="006F77CD">
        <w:rPr>
          <w:rStyle w:val="Kommentaariviide"/>
        </w:rPr>
        <w:commentReference w:id="47"/>
      </w:r>
      <w:r w:rsidRPr="00CA399D">
        <w:rPr>
          <w:rFonts w:ascii="Times New Roman" w:hAnsi="Times New Roman" w:cs="Times New Roman"/>
          <w:sz w:val="24"/>
          <w:szCs w:val="24"/>
        </w:rPr>
        <w:t xml:space="preserve"> </w:t>
      </w:r>
      <w:r w:rsidR="00683FCB" w:rsidRPr="00CA399D">
        <w:rPr>
          <w:rFonts w:ascii="Times New Roman" w:hAnsi="Times New Roman" w:cs="Times New Roman"/>
          <w:sz w:val="24"/>
          <w:szCs w:val="24"/>
        </w:rPr>
        <w:t xml:space="preserve">alusetult makstud hüvitist töötukassa antud tähtajaks korraga tagasi ei maksa või </w:t>
      </w:r>
      <w:r w:rsidR="00755D38" w:rsidRPr="00CA399D">
        <w:rPr>
          <w:rFonts w:ascii="Times New Roman" w:hAnsi="Times New Roman" w:cs="Times New Roman"/>
          <w:sz w:val="24"/>
          <w:szCs w:val="24"/>
        </w:rPr>
        <w:t xml:space="preserve">käesoleva paragrahvi lõikes 5 nimetatud </w:t>
      </w:r>
      <w:r w:rsidR="00CE79A9" w:rsidRPr="00CA399D">
        <w:rPr>
          <w:rFonts w:ascii="Times New Roman" w:hAnsi="Times New Roman" w:cs="Times New Roman"/>
          <w:sz w:val="24"/>
          <w:szCs w:val="24"/>
        </w:rPr>
        <w:t xml:space="preserve">tagasimaksegraafikut </w:t>
      </w:r>
      <w:r w:rsidRPr="00CA399D">
        <w:rPr>
          <w:rFonts w:ascii="Times New Roman" w:hAnsi="Times New Roman" w:cs="Times New Roman"/>
          <w:sz w:val="24"/>
          <w:szCs w:val="24"/>
        </w:rPr>
        <w:t xml:space="preserve">ei täida, on töötukassal õigus alusetult makstu korraga või osade kaupa </w:t>
      </w:r>
      <w:r w:rsidR="004B3E2B" w:rsidRPr="00CA399D">
        <w:rPr>
          <w:rStyle w:val="cf01"/>
          <w:rFonts w:ascii="Times New Roman" w:hAnsi="Times New Roman" w:cs="Times New Roman"/>
          <w:sz w:val="24"/>
          <w:szCs w:val="24"/>
        </w:rPr>
        <w:t xml:space="preserve">järgmistest töötuskindlustushüvitise väljamaksetest </w:t>
      </w:r>
      <w:r w:rsidRPr="00CA399D">
        <w:rPr>
          <w:rFonts w:ascii="Times New Roman" w:hAnsi="Times New Roman" w:cs="Times New Roman"/>
          <w:sz w:val="24"/>
          <w:szCs w:val="24"/>
        </w:rPr>
        <w:t>kinni pidada. Töötuskindlustushüvitise kinnipidamisel säilitatakse isikule vähemalt 50 protsenti maksmisele kuuluvast hüvitisest. Isiku kirjalikul nõusolekul võib kinni pidada rohkem kui 50 protsenti maksmisele kuuluvast hüvitisest.</w:t>
      </w:r>
      <w:r w:rsidR="009C5755" w:rsidRPr="00CA399D">
        <w:rPr>
          <w:rFonts w:ascii="Times New Roman" w:hAnsi="Times New Roman" w:cs="Times New Roman"/>
          <w:sz w:val="24"/>
          <w:szCs w:val="24"/>
        </w:rPr>
        <w:t>“</w:t>
      </w:r>
      <w:r w:rsidR="00D97AE1" w:rsidRPr="00CA399D">
        <w:rPr>
          <w:rFonts w:ascii="Times New Roman" w:hAnsi="Times New Roman" w:cs="Times New Roman"/>
          <w:sz w:val="24"/>
          <w:szCs w:val="24"/>
        </w:rPr>
        <w:t>;</w:t>
      </w:r>
    </w:p>
    <w:p w14:paraId="7C3ABF50" w14:textId="77777777" w:rsidR="00716ECA" w:rsidRPr="00CA399D" w:rsidRDefault="00716ECA" w:rsidP="00CF19AF">
      <w:pPr>
        <w:pStyle w:val="Normaallaadveeb"/>
        <w:spacing w:before="0" w:after="0" w:afterAutospacing="0"/>
        <w:jc w:val="both"/>
        <w:rPr>
          <w:b/>
        </w:rPr>
      </w:pPr>
    </w:p>
    <w:p w14:paraId="4206614F" w14:textId="0DF10DD1" w:rsidR="00EC6B0F" w:rsidRPr="00CA399D" w:rsidRDefault="00163218"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27</w:t>
      </w:r>
      <w:r w:rsidR="00EC6B0F" w:rsidRPr="00CA399D">
        <w:rPr>
          <w:rFonts w:ascii="Times New Roman" w:hAnsi="Times New Roman" w:cs="Times New Roman"/>
          <w:b/>
          <w:bCs/>
          <w:sz w:val="24"/>
          <w:szCs w:val="24"/>
        </w:rPr>
        <w:t xml:space="preserve">) </w:t>
      </w:r>
      <w:r w:rsidR="00EC6B0F" w:rsidRPr="00CA399D">
        <w:rPr>
          <w:rFonts w:ascii="Times New Roman" w:hAnsi="Times New Roman" w:cs="Times New Roman"/>
          <w:sz w:val="24"/>
          <w:szCs w:val="24"/>
        </w:rPr>
        <w:t>seadust täiendatakse §-</w:t>
      </w:r>
      <w:r w:rsidR="00124736" w:rsidRPr="00CA399D">
        <w:rPr>
          <w:rFonts w:ascii="Times New Roman" w:hAnsi="Times New Roman" w:cs="Times New Roman"/>
          <w:sz w:val="24"/>
          <w:szCs w:val="24"/>
        </w:rPr>
        <w:t xml:space="preserve">dega </w:t>
      </w:r>
      <w:r w:rsidR="00EC6B0F" w:rsidRPr="00CA399D">
        <w:rPr>
          <w:rFonts w:ascii="Times New Roman" w:hAnsi="Times New Roman" w:cs="Times New Roman"/>
          <w:sz w:val="24"/>
          <w:szCs w:val="24"/>
        </w:rPr>
        <w:t>52</w:t>
      </w:r>
      <w:r w:rsidR="005D5FA3" w:rsidRPr="00CA399D">
        <w:rPr>
          <w:rFonts w:ascii="Times New Roman" w:hAnsi="Times New Roman" w:cs="Times New Roman"/>
          <w:sz w:val="24"/>
          <w:szCs w:val="24"/>
          <w:vertAlign w:val="superscript"/>
        </w:rPr>
        <w:t>7</w:t>
      </w:r>
      <w:del w:id="48" w:author="Aili Sandre" w:date="2024-07-04T15:20:00Z">
        <w:r w:rsidR="0064528E" w:rsidRPr="00CA399D" w:rsidDel="003C6D84">
          <w:rPr>
            <w:rFonts w:ascii="Times New Roman" w:hAnsi="Times New Roman" w:cs="Times New Roman"/>
            <w:sz w:val="24"/>
            <w:szCs w:val="24"/>
          </w:rPr>
          <w:delText>,</w:delText>
        </w:r>
      </w:del>
      <w:ins w:id="49" w:author="Aili Sandre" w:date="2024-07-04T15:20:00Z">
        <w:r w:rsidR="003C6D84" w:rsidRPr="00CA399D">
          <w:t>–</w:t>
        </w:r>
      </w:ins>
      <w:del w:id="50" w:author="Aili Sandre" w:date="2024-07-04T15:14:00Z">
        <w:r w:rsidR="00124736" w:rsidRPr="00CA399D" w:rsidDel="00664378">
          <w:rPr>
            <w:rFonts w:ascii="Times New Roman" w:hAnsi="Times New Roman" w:cs="Times New Roman"/>
            <w:sz w:val="24"/>
            <w:szCs w:val="24"/>
          </w:rPr>
          <w:delText xml:space="preserve"> </w:delText>
        </w:r>
      </w:del>
      <w:del w:id="51" w:author="Aili Sandre" w:date="2024-07-04T15:20:00Z">
        <w:r w:rsidR="00124736" w:rsidRPr="00CA399D" w:rsidDel="003C6D84">
          <w:rPr>
            <w:rFonts w:ascii="Times New Roman" w:hAnsi="Times New Roman" w:cs="Times New Roman"/>
            <w:sz w:val="24"/>
            <w:szCs w:val="24"/>
          </w:rPr>
          <w:delText>52</w:delText>
        </w:r>
        <w:r w:rsidR="005D5FA3" w:rsidRPr="00CA399D" w:rsidDel="003C6D84">
          <w:rPr>
            <w:rFonts w:ascii="Times New Roman" w:hAnsi="Times New Roman" w:cs="Times New Roman"/>
            <w:sz w:val="24"/>
            <w:szCs w:val="24"/>
            <w:vertAlign w:val="superscript"/>
          </w:rPr>
          <w:delText>8</w:delText>
        </w:r>
        <w:r w:rsidR="0064528E" w:rsidRPr="00CA399D" w:rsidDel="003C6D84">
          <w:rPr>
            <w:rFonts w:ascii="Times New Roman" w:hAnsi="Times New Roman" w:cs="Times New Roman"/>
            <w:sz w:val="24"/>
            <w:szCs w:val="24"/>
            <w:vertAlign w:val="superscript"/>
          </w:rPr>
          <w:delText xml:space="preserve"> </w:delText>
        </w:r>
        <w:r w:rsidR="0064528E" w:rsidRPr="00CA399D" w:rsidDel="003C6D84">
          <w:rPr>
            <w:rFonts w:ascii="Times New Roman" w:hAnsi="Times New Roman" w:cs="Times New Roman"/>
            <w:sz w:val="24"/>
            <w:szCs w:val="24"/>
          </w:rPr>
          <w:delText xml:space="preserve">ja </w:delText>
        </w:r>
      </w:del>
      <w:r w:rsidR="0064528E" w:rsidRPr="00CA399D">
        <w:rPr>
          <w:rFonts w:ascii="Times New Roman" w:hAnsi="Times New Roman" w:cs="Times New Roman"/>
          <w:sz w:val="24"/>
          <w:szCs w:val="24"/>
        </w:rPr>
        <w:t>52</w:t>
      </w:r>
      <w:r w:rsidR="0064528E" w:rsidRPr="00CA399D">
        <w:rPr>
          <w:rFonts w:ascii="Times New Roman" w:hAnsi="Times New Roman" w:cs="Times New Roman"/>
          <w:sz w:val="24"/>
          <w:szCs w:val="24"/>
          <w:vertAlign w:val="superscript"/>
        </w:rPr>
        <w:t>9</w:t>
      </w:r>
      <w:r w:rsidR="00124736" w:rsidRPr="00CA399D">
        <w:rPr>
          <w:rFonts w:ascii="Times New Roman" w:hAnsi="Times New Roman" w:cs="Times New Roman"/>
          <w:sz w:val="24"/>
          <w:szCs w:val="24"/>
        </w:rPr>
        <w:t xml:space="preserve"> </w:t>
      </w:r>
      <w:r w:rsidR="00EC6B0F" w:rsidRPr="00CA399D">
        <w:rPr>
          <w:rFonts w:ascii="Times New Roman" w:hAnsi="Times New Roman" w:cs="Times New Roman"/>
          <w:sz w:val="24"/>
          <w:szCs w:val="24"/>
        </w:rPr>
        <w:t>järgmises sõnastuses:</w:t>
      </w:r>
    </w:p>
    <w:p w14:paraId="0C3BEE13" w14:textId="77777777" w:rsidR="00125B3F" w:rsidRPr="00CA399D" w:rsidRDefault="00125B3F" w:rsidP="00125B3F">
      <w:pPr>
        <w:spacing w:after="0" w:line="240" w:lineRule="auto"/>
        <w:jc w:val="both"/>
        <w:rPr>
          <w:rFonts w:ascii="Times New Roman" w:hAnsi="Times New Roman" w:cs="Times New Roman"/>
          <w:b/>
          <w:bCs/>
          <w:sz w:val="24"/>
          <w:szCs w:val="24"/>
        </w:rPr>
      </w:pPr>
      <w:r w:rsidRPr="00CA399D">
        <w:rPr>
          <w:rFonts w:ascii="Times New Roman" w:hAnsi="Times New Roman" w:cs="Times New Roman"/>
          <w:b/>
          <w:bCs/>
          <w:sz w:val="24"/>
          <w:szCs w:val="24"/>
        </w:rPr>
        <w:t>„§ 52</w:t>
      </w:r>
      <w:r w:rsidRPr="00CA399D">
        <w:rPr>
          <w:rFonts w:ascii="Times New Roman" w:hAnsi="Times New Roman" w:cs="Times New Roman"/>
          <w:b/>
          <w:bCs/>
          <w:sz w:val="24"/>
          <w:szCs w:val="24"/>
          <w:vertAlign w:val="superscript"/>
        </w:rPr>
        <w:t>7</w:t>
      </w:r>
      <w:r w:rsidRPr="00CA399D">
        <w:rPr>
          <w:rFonts w:ascii="Times New Roman" w:hAnsi="Times New Roman" w:cs="Times New Roman"/>
          <w:b/>
          <w:bCs/>
          <w:sz w:val="24"/>
          <w:szCs w:val="24"/>
        </w:rPr>
        <w:t>. Üleminekusätted töötuskindlustushüvitise määramisel ja maksmisel</w:t>
      </w:r>
    </w:p>
    <w:p w14:paraId="72290021" w14:textId="77777777" w:rsidR="00125B3F" w:rsidRPr="00CA399D" w:rsidRDefault="00125B3F" w:rsidP="00125B3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 </w:t>
      </w:r>
    </w:p>
    <w:p w14:paraId="29F6D8CB" w14:textId="77777777" w:rsidR="00125B3F" w:rsidRPr="00CA399D" w:rsidRDefault="00125B3F" w:rsidP="00125B3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(1) Kindlustatul, kellele on makstud töötutoetust tööturuteenuste ja -toetuste seaduse või tööturumeetmete seaduse alusel, on õigus töötuskindlustushüvitisele, kui ta on pärast töötutoetuse maksmise lõpetamist töötanud, olnud avalikus teenistuses, osutanud teenust võlaõigusliku lepingu alusel, välja arvatud tööturumeetmete seaduse §-s 11 nimetatud ajutine töötamine, olnud ametis riikliku lepitajana, valla- või linnavalitsuse liikmena, vallavanema või linnapeana, osavalla või linnaosa vanemana või olnud pikaajalisse välislähetusse saadetud ametnikuga kaasasolev mittetöötav abikaasa või registreeritud elukaaslane või Eesti Vabariigi välisesinduses töötava teenistujaga kaasasolev mittetöötav abikaasa või registreeritud elukaaslane ja ta vastab muudele käesolevas seaduses sätestatud töötuskindlustushüvitise saamise </w:t>
      </w:r>
      <w:commentRangeStart w:id="52"/>
      <w:r w:rsidRPr="00CA399D">
        <w:rPr>
          <w:rFonts w:ascii="Times New Roman" w:hAnsi="Times New Roman" w:cs="Times New Roman"/>
          <w:sz w:val="24"/>
          <w:szCs w:val="24"/>
        </w:rPr>
        <w:t>tingimustele</w:t>
      </w:r>
      <w:commentRangeEnd w:id="52"/>
      <w:r w:rsidR="006F77CD">
        <w:rPr>
          <w:rStyle w:val="Kommentaariviide"/>
        </w:rPr>
        <w:commentReference w:id="52"/>
      </w:r>
      <w:r w:rsidRPr="00CA399D">
        <w:rPr>
          <w:rFonts w:ascii="Times New Roman" w:hAnsi="Times New Roman" w:cs="Times New Roman"/>
          <w:sz w:val="24"/>
          <w:szCs w:val="24"/>
        </w:rPr>
        <w:t>.</w:t>
      </w:r>
    </w:p>
    <w:p w14:paraId="7DE79F50" w14:textId="2A30A5B3" w:rsidR="00125B3F" w:rsidRPr="00CA399D" w:rsidRDefault="00125B3F" w:rsidP="00125B3F">
      <w:pPr>
        <w:spacing w:after="0" w:line="240" w:lineRule="auto"/>
        <w:jc w:val="both"/>
        <w:rPr>
          <w:rFonts w:ascii="Times New Roman" w:hAnsi="Times New Roman" w:cs="Times New Roman"/>
          <w:sz w:val="24"/>
          <w:szCs w:val="24"/>
        </w:rPr>
      </w:pPr>
      <w:del w:id="53" w:author="Aili Sandre" w:date="2024-07-04T15:15:00Z">
        <w:r w:rsidRPr="00CA399D" w:rsidDel="00664378">
          <w:rPr>
            <w:rFonts w:ascii="Times New Roman" w:hAnsi="Times New Roman" w:cs="Times New Roman"/>
            <w:sz w:val="24"/>
            <w:szCs w:val="24"/>
          </w:rPr>
          <w:delText xml:space="preserve"> </w:delText>
        </w:r>
      </w:del>
    </w:p>
    <w:p w14:paraId="39D7A96A" w14:textId="77777777" w:rsidR="00125B3F" w:rsidRPr="00CA399D" w:rsidRDefault="00125B3F" w:rsidP="00125B3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(2) Käesoleva seaduse enne 2026. aasta 1. jaanuari kehtinud redaktsiooni § 6 alusel määratud töötuskindlustushüvitist käsitatakse alates 2026. aasta 1. jaanuarist käesoleva seaduse § 6 tähenduses sissetulekupõhise töötuskindlustushüvitisena.</w:t>
      </w:r>
    </w:p>
    <w:p w14:paraId="218B09F9" w14:textId="730A13CE" w:rsidR="00125B3F" w:rsidRPr="00CA399D" w:rsidRDefault="00125B3F" w:rsidP="00125B3F">
      <w:pPr>
        <w:spacing w:after="0" w:line="240" w:lineRule="auto"/>
        <w:jc w:val="both"/>
        <w:rPr>
          <w:rFonts w:ascii="Times New Roman" w:hAnsi="Times New Roman" w:cs="Times New Roman"/>
          <w:sz w:val="24"/>
          <w:szCs w:val="24"/>
        </w:rPr>
      </w:pPr>
      <w:del w:id="54" w:author="Aili Sandre" w:date="2024-07-04T15:16:00Z">
        <w:r w:rsidRPr="00CA399D" w:rsidDel="00664378">
          <w:rPr>
            <w:rFonts w:ascii="Times New Roman" w:hAnsi="Times New Roman" w:cs="Times New Roman"/>
            <w:sz w:val="24"/>
            <w:szCs w:val="24"/>
          </w:rPr>
          <w:delText xml:space="preserve"> </w:delText>
        </w:r>
      </w:del>
    </w:p>
    <w:p w14:paraId="6E0A4D5A" w14:textId="77777777" w:rsidR="00125B3F" w:rsidRPr="00CA399D" w:rsidRDefault="00125B3F" w:rsidP="00125B3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(3) Kui isik on esitanud töötukassale enne 2026. aasta 1. jaanuari avalduse töötuskindlustushüvitise saamiseks ja töötuskindlustushüvitise otsust ei ole tehtud enne 2026. aasta 1. jaanuari, tehakse asjakohane otsus käesoleva seaduse enne 2026. aasta 1. jaanuari kehtinud redaktsiooni alusel.</w:t>
      </w:r>
    </w:p>
    <w:p w14:paraId="1C4662DE" w14:textId="28F6F48E" w:rsidR="00125B3F" w:rsidRPr="00CA399D" w:rsidRDefault="00125B3F" w:rsidP="00125B3F">
      <w:pPr>
        <w:spacing w:after="0" w:line="240" w:lineRule="auto"/>
        <w:jc w:val="both"/>
        <w:rPr>
          <w:rFonts w:ascii="Times New Roman" w:hAnsi="Times New Roman" w:cs="Times New Roman"/>
          <w:sz w:val="24"/>
          <w:szCs w:val="24"/>
        </w:rPr>
      </w:pPr>
      <w:del w:id="55" w:author="Aili Sandre" w:date="2024-07-04T15:16:00Z">
        <w:r w:rsidRPr="00CA399D" w:rsidDel="00664378">
          <w:rPr>
            <w:rFonts w:ascii="Times New Roman" w:hAnsi="Times New Roman" w:cs="Times New Roman"/>
            <w:sz w:val="24"/>
            <w:szCs w:val="24"/>
          </w:rPr>
          <w:delText xml:space="preserve"> </w:delText>
        </w:r>
      </w:del>
    </w:p>
    <w:p w14:paraId="534BAB26" w14:textId="037CB7BA" w:rsidR="00125B3F" w:rsidRPr="00CA399D" w:rsidRDefault="00125B3F" w:rsidP="00125B3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(4) Kindlustatul, kellele on jätkatud töötuskindlustushüvitise maksmist enne 2026. aasta 1.</w:t>
      </w:r>
      <w:r w:rsidR="00923F28">
        <w:rPr>
          <w:rFonts w:ascii="Times New Roman" w:hAnsi="Times New Roman" w:cs="Times New Roman"/>
          <w:sz w:val="24"/>
          <w:szCs w:val="24"/>
        </w:rPr>
        <w:t> </w:t>
      </w:r>
      <w:r w:rsidRPr="00CA399D">
        <w:rPr>
          <w:rFonts w:ascii="Times New Roman" w:hAnsi="Times New Roman" w:cs="Times New Roman"/>
          <w:sz w:val="24"/>
          <w:szCs w:val="24"/>
        </w:rPr>
        <w:t>jaanuari käesoleva seaduse enne 2026. aasta 1. jaanuari kehtinud redaktsiooni § 8 lõike 2 alusel ning kelle hüvitise periood lõpeb pärast 2025. aasta 30. detsembrit, on õigus baasmääras töötuskindlustushüvitisele vahetult pärast jätkatud hüvitise lõppemist käesoleva seaduse § 61 lõigetes 4 ja 5 sätestatud tingimustel.</w:t>
      </w:r>
    </w:p>
    <w:p w14:paraId="18F1BC1B" w14:textId="5AE33442" w:rsidR="00125B3F" w:rsidRPr="00CA399D" w:rsidRDefault="00125B3F" w:rsidP="00125B3F">
      <w:pPr>
        <w:spacing w:after="0" w:line="240" w:lineRule="auto"/>
        <w:jc w:val="both"/>
        <w:rPr>
          <w:rFonts w:ascii="Times New Roman" w:hAnsi="Times New Roman" w:cs="Times New Roman"/>
          <w:sz w:val="24"/>
          <w:szCs w:val="24"/>
        </w:rPr>
      </w:pPr>
      <w:del w:id="56" w:author="Aili Sandre" w:date="2024-07-04T15:16:00Z">
        <w:r w:rsidRPr="00CA399D" w:rsidDel="00664378">
          <w:rPr>
            <w:rFonts w:ascii="Times New Roman" w:hAnsi="Times New Roman" w:cs="Times New Roman"/>
            <w:sz w:val="24"/>
            <w:szCs w:val="24"/>
          </w:rPr>
          <w:delText xml:space="preserve"> </w:delText>
        </w:r>
      </w:del>
    </w:p>
    <w:p w14:paraId="0CCA0F7C" w14:textId="77777777" w:rsidR="00125B3F" w:rsidRPr="00CA399D" w:rsidRDefault="00125B3F" w:rsidP="00125B3F">
      <w:pPr>
        <w:spacing w:after="0" w:line="240" w:lineRule="auto"/>
        <w:jc w:val="both"/>
        <w:rPr>
          <w:rFonts w:ascii="Times New Roman" w:hAnsi="Times New Roman" w:cs="Times New Roman"/>
          <w:b/>
          <w:bCs/>
          <w:sz w:val="24"/>
          <w:szCs w:val="24"/>
        </w:rPr>
      </w:pPr>
      <w:r w:rsidRPr="00CA399D">
        <w:rPr>
          <w:rFonts w:ascii="Times New Roman" w:hAnsi="Times New Roman" w:cs="Times New Roman"/>
          <w:b/>
          <w:bCs/>
          <w:sz w:val="24"/>
          <w:szCs w:val="24"/>
        </w:rPr>
        <w:t>§ 52</w:t>
      </w:r>
      <w:r w:rsidRPr="00CA399D">
        <w:rPr>
          <w:rFonts w:ascii="Times New Roman" w:hAnsi="Times New Roman" w:cs="Times New Roman"/>
          <w:b/>
          <w:bCs/>
          <w:sz w:val="24"/>
          <w:szCs w:val="24"/>
          <w:vertAlign w:val="superscript"/>
        </w:rPr>
        <w:t>8</w:t>
      </w:r>
      <w:r w:rsidRPr="00CA399D">
        <w:rPr>
          <w:rFonts w:ascii="Times New Roman" w:hAnsi="Times New Roman" w:cs="Times New Roman"/>
          <w:b/>
          <w:bCs/>
          <w:sz w:val="24"/>
          <w:szCs w:val="24"/>
        </w:rPr>
        <w:t>. Töötukassa andmekogus andmete töötlemise erisused</w:t>
      </w:r>
    </w:p>
    <w:p w14:paraId="3EC0B9F3" w14:textId="77777777" w:rsidR="00125B3F" w:rsidRPr="00CA399D" w:rsidRDefault="00125B3F" w:rsidP="00125B3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 </w:t>
      </w:r>
    </w:p>
    <w:p w14:paraId="304F3C95" w14:textId="60E7501A" w:rsidR="00267172" w:rsidRPr="00CA399D" w:rsidRDefault="00125B3F"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Tööturumeetmete seaduse enne 2026. aasta 1. jaanuari kehtinud redaktsiooni alusel isikule töötutoetuse määramise alusandmeid ja töötutoetuse maksmise andmeid töödeldakse andmekogus käesoleva seaduse enne 2026. aasta 1. jaanuari kehtinud redaktsioonis sätestatud tingimustel.</w:t>
      </w:r>
    </w:p>
    <w:p w14:paraId="391B3A42" w14:textId="77777777" w:rsidR="00867E4D" w:rsidRPr="00CA399D" w:rsidRDefault="00867E4D" w:rsidP="00CF19AF">
      <w:pPr>
        <w:spacing w:after="0" w:line="240" w:lineRule="auto"/>
        <w:jc w:val="both"/>
        <w:rPr>
          <w:rFonts w:ascii="Times New Roman" w:eastAsia="Times New Roman" w:hAnsi="Times New Roman" w:cs="Times New Roman"/>
          <w:sz w:val="24"/>
          <w:szCs w:val="24"/>
          <w:lang w:eastAsia="et-EE"/>
        </w:rPr>
      </w:pPr>
    </w:p>
    <w:p w14:paraId="30BF1D47" w14:textId="309443E3" w:rsidR="0064528E" w:rsidRPr="00CA399D" w:rsidRDefault="000B630C" w:rsidP="00C11376">
      <w:pPr>
        <w:spacing w:after="0" w:line="240" w:lineRule="auto"/>
        <w:jc w:val="both"/>
        <w:rPr>
          <w:rFonts w:ascii="Times New Roman" w:hAnsi="Times New Roman" w:cs="Times New Roman"/>
          <w:b/>
          <w:bCs/>
          <w:sz w:val="24"/>
          <w:szCs w:val="24"/>
        </w:rPr>
      </w:pPr>
      <w:bookmarkStart w:id="57" w:name="_Hlk90040153"/>
      <w:r w:rsidRPr="00CA399D">
        <w:rPr>
          <w:rFonts w:ascii="Times New Roman" w:hAnsi="Times New Roman" w:cs="Times New Roman"/>
          <w:b/>
          <w:bCs/>
          <w:sz w:val="24"/>
          <w:szCs w:val="24"/>
        </w:rPr>
        <w:lastRenderedPageBreak/>
        <w:t>§ 52</w:t>
      </w:r>
      <w:r w:rsidRPr="00CA399D">
        <w:rPr>
          <w:rFonts w:ascii="Times New Roman" w:hAnsi="Times New Roman" w:cs="Times New Roman"/>
          <w:b/>
          <w:bCs/>
          <w:sz w:val="24"/>
          <w:szCs w:val="24"/>
          <w:vertAlign w:val="superscript"/>
        </w:rPr>
        <w:t>9</w:t>
      </w:r>
      <w:r w:rsidRPr="00CA399D">
        <w:rPr>
          <w:rFonts w:ascii="Times New Roman" w:hAnsi="Times New Roman" w:cs="Times New Roman"/>
          <w:b/>
          <w:bCs/>
          <w:sz w:val="24"/>
          <w:szCs w:val="24"/>
        </w:rPr>
        <w:t xml:space="preserve">. </w:t>
      </w:r>
      <w:r w:rsidR="00135AD1" w:rsidRPr="00CA399D">
        <w:rPr>
          <w:rFonts w:ascii="Times New Roman" w:hAnsi="Times New Roman" w:cs="Times New Roman"/>
          <w:b/>
          <w:bCs/>
          <w:sz w:val="24"/>
          <w:szCs w:val="24"/>
        </w:rPr>
        <w:t>Järelhindamine</w:t>
      </w:r>
    </w:p>
    <w:p w14:paraId="47F5ACB0" w14:textId="77777777" w:rsidR="001170B5" w:rsidRPr="00CA399D" w:rsidRDefault="001170B5" w:rsidP="00C11376">
      <w:pPr>
        <w:spacing w:after="0" w:line="240" w:lineRule="auto"/>
        <w:jc w:val="both"/>
        <w:rPr>
          <w:rFonts w:ascii="Times New Roman" w:hAnsi="Times New Roman" w:cs="Times New Roman"/>
          <w:sz w:val="24"/>
          <w:szCs w:val="24"/>
        </w:rPr>
      </w:pPr>
    </w:p>
    <w:p w14:paraId="582A1B22" w14:textId="7F59B9A3" w:rsidR="00604A63" w:rsidRPr="00CA399D" w:rsidRDefault="00404818"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Majandus</w:t>
      </w:r>
      <w:r w:rsidR="00DC138D" w:rsidRPr="00CA399D">
        <w:rPr>
          <w:rFonts w:ascii="Times New Roman" w:hAnsi="Times New Roman" w:cs="Times New Roman"/>
          <w:sz w:val="24"/>
          <w:szCs w:val="24"/>
        </w:rPr>
        <w:t>-</w:t>
      </w:r>
      <w:r w:rsidRPr="00CA399D">
        <w:rPr>
          <w:rFonts w:ascii="Times New Roman" w:hAnsi="Times New Roman" w:cs="Times New Roman"/>
          <w:sz w:val="24"/>
          <w:szCs w:val="24"/>
        </w:rPr>
        <w:t xml:space="preserve"> ja Kommunikatsiooniministeerium </w:t>
      </w:r>
      <w:r w:rsidR="0003732E" w:rsidRPr="00CA399D">
        <w:rPr>
          <w:rFonts w:ascii="Times New Roman" w:hAnsi="Times New Roman" w:cs="Times New Roman"/>
          <w:sz w:val="24"/>
          <w:szCs w:val="24"/>
        </w:rPr>
        <w:t xml:space="preserve">analüüsib </w:t>
      </w:r>
      <w:r w:rsidRPr="00CA399D">
        <w:rPr>
          <w:rFonts w:ascii="Times New Roman" w:hAnsi="Times New Roman" w:cs="Times New Roman"/>
          <w:sz w:val="24"/>
          <w:szCs w:val="24"/>
        </w:rPr>
        <w:t xml:space="preserve">koostöös Eesti Töötukassaga </w:t>
      </w:r>
      <w:r w:rsidR="007E49A6" w:rsidRPr="00CA399D">
        <w:rPr>
          <w:rFonts w:ascii="Times New Roman" w:hAnsi="Times New Roman" w:cs="Times New Roman"/>
          <w:sz w:val="24"/>
          <w:szCs w:val="24"/>
        </w:rPr>
        <w:t xml:space="preserve">töötutoetuse </w:t>
      </w:r>
      <w:r w:rsidR="00BF6F46" w:rsidRPr="00CA399D">
        <w:rPr>
          <w:rFonts w:ascii="Times New Roman" w:hAnsi="Times New Roman" w:cs="Times New Roman"/>
          <w:sz w:val="24"/>
          <w:szCs w:val="24"/>
        </w:rPr>
        <w:t xml:space="preserve">kaotamise </w:t>
      </w:r>
      <w:r w:rsidR="00942084" w:rsidRPr="00CA399D">
        <w:rPr>
          <w:rFonts w:ascii="Times New Roman" w:hAnsi="Times New Roman" w:cs="Times New Roman"/>
          <w:sz w:val="24"/>
          <w:szCs w:val="24"/>
        </w:rPr>
        <w:t>ja baasmääras töötuskindlustushüvitise</w:t>
      </w:r>
      <w:r w:rsidR="00DC55B2" w:rsidRPr="00CA399D">
        <w:rPr>
          <w:rFonts w:ascii="Times New Roman" w:hAnsi="Times New Roman" w:cs="Times New Roman"/>
          <w:sz w:val="24"/>
          <w:szCs w:val="24"/>
        </w:rPr>
        <w:t xml:space="preserve"> </w:t>
      </w:r>
      <w:r w:rsidR="007E45C0" w:rsidRPr="00CA399D">
        <w:rPr>
          <w:rFonts w:ascii="Times New Roman" w:hAnsi="Times New Roman" w:cs="Times New Roman"/>
          <w:sz w:val="24"/>
          <w:szCs w:val="24"/>
        </w:rPr>
        <w:t>maksmise</w:t>
      </w:r>
      <w:r w:rsidR="00942084" w:rsidRPr="00CA399D">
        <w:rPr>
          <w:rFonts w:ascii="Times New Roman" w:hAnsi="Times New Roman" w:cs="Times New Roman"/>
          <w:sz w:val="24"/>
          <w:szCs w:val="24"/>
        </w:rPr>
        <w:t xml:space="preserve"> mõju ja</w:t>
      </w:r>
      <w:r w:rsidR="007E45C0" w:rsidRPr="00CA399D">
        <w:rPr>
          <w:rFonts w:ascii="Times New Roman" w:hAnsi="Times New Roman" w:cs="Times New Roman"/>
          <w:sz w:val="24"/>
          <w:szCs w:val="24"/>
        </w:rPr>
        <w:t xml:space="preserve"> tulemuslikkust</w:t>
      </w:r>
      <w:r w:rsidR="00942084" w:rsidRPr="00CA399D">
        <w:rPr>
          <w:rFonts w:ascii="Times New Roman" w:hAnsi="Times New Roman" w:cs="Times New Roman"/>
          <w:sz w:val="24"/>
          <w:szCs w:val="24"/>
        </w:rPr>
        <w:t xml:space="preserve"> </w:t>
      </w:r>
      <w:del w:id="58" w:author="Aili Sandre" w:date="2024-07-04T15:18:00Z">
        <w:r w:rsidRPr="00CA399D" w:rsidDel="00664378">
          <w:rPr>
            <w:rFonts w:ascii="Times New Roman" w:hAnsi="Times New Roman" w:cs="Times New Roman"/>
            <w:sz w:val="24"/>
            <w:szCs w:val="24"/>
          </w:rPr>
          <w:delText xml:space="preserve"> </w:delText>
        </w:r>
      </w:del>
      <w:r w:rsidR="00765D64">
        <w:rPr>
          <w:rFonts w:ascii="Times New Roman" w:hAnsi="Times New Roman" w:cs="Times New Roman"/>
          <w:sz w:val="24"/>
          <w:szCs w:val="24"/>
        </w:rPr>
        <w:t>eeldatava</w:t>
      </w:r>
      <w:ins w:id="59" w:author="Aili Sandre" w:date="2024-07-04T15:18:00Z">
        <w:r w:rsidR="00664378">
          <w:rPr>
            <w:rFonts w:ascii="Times New Roman" w:hAnsi="Times New Roman" w:cs="Times New Roman"/>
            <w:sz w:val="24"/>
            <w:szCs w:val="24"/>
          </w:rPr>
          <w:t>sti</w:t>
        </w:r>
      </w:ins>
      <w:del w:id="60" w:author="Aili Sandre" w:date="2024-07-04T15:18:00Z">
        <w:r w:rsidR="00765D64" w:rsidDel="00664378">
          <w:rPr>
            <w:rFonts w:ascii="Times New Roman" w:hAnsi="Times New Roman" w:cs="Times New Roman"/>
            <w:sz w:val="24"/>
            <w:szCs w:val="24"/>
          </w:rPr>
          <w:delText>lt</w:delText>
        </w:r>
      </w:del>
      <w:r w:rsidRPr="00CA399D">
        <w:rPr>
          <w:rFonts w:ascii="Times New Roman" w:hAnsi="Times New Roman" w:cs="Times New Roman"/>
          <w:sz w:val="24"/>
          <w:szCs w:val="24"/>
        </w:rPr>
        <w:t xml:space="preserve"> 20</w:t>
      </w:r>
      <w:r w:rsidR="00E30B56" w:rsidRPr="00CA399D">
        <w:rPr>
          <w:rFonts w:ascii="Times New Roman" w:hAnsi="Times New Roman" w:cs="Times New Roman"/>
          <w:sz w:val="24"/>
          <w:szCs w:val="24"/>
        </w:rPr>
        <w:t>31</w:t>
      </w:r>
      <w:r w:rsidRPr="00CA399D">
        <w:rPr>
          <w:rFonts w:ascii="Times New Roman" w:hAnsi="Times New Roman" w:cs="Times New Roman"/>
          <w:sz w:val="24"/>
          <w:szCs w:val="24"/>
        </w:rPr>
        <w:t>. aastal</w:t>
      </w:r>
      <w:r w:rsidR="0003732E" w:rsidRPr="00CA399D">
        <w:rPr>
          <w:rFonts w:ascii="Times New Roman" w:hAnsi="Times New Roman" w:cs="Times New Roman"/>
          <w:sz w:val="24"/>
          <w:szCs w:val="24"/>
        </w:rPr>
        <w:t>.</w:t>
      </w:r>
      <w:del w:id="61" w:author="Aili Sandre" w:date="2024-07-04T15:18:00Z">
        <w:r w:rsidR="004429B5" w:rsidRPr="00CA399D" w:rsidDel="00664378">
          <w:rPr>
            <w:rFonts w:ascii="Times New Roman" w:hAnsi="Times New Roman" w:cs="Times New Roman"/>
            <w:sz w:val="24"/>
            <w:szCs w:val="24"/>
          </w:rPr>
          <w:delText xml:space="preserve"> </w:delText>
        </w:r>
      </w:del>
      <w:r w:rsidR="004429B5" w:rsidRPr="00CA399D">
        <w:rPr>
          <w:rFonts w:ascii="Times New Roman" w:hAnsi="Times New Roman" w:cs="Times New Roman"/>
          <w:sz w:val="24"/>
          <w:szCs w:val="24"/>
        </w:rPr>
        <w:t>“.</w:t>
      </w:r>
    </w:p>
    <w:p w14:paraId="37D16358" w14:textId="77777777" w:rsidR="00894424" w:rsidRPr="00CA399D" w:rsidRDefault="00894424" w:rsidP="00C11376">
      <w:pPr>
        <w:spacing w:after="0" w:line="240" w:lineRule="auto"/>
        <w:jc w:val="both"/>
        <w:rPr>
          <w:rFonts w:ascii="Times New Roman" w:hAnsi="Times New Roman" w:cs="Times New Roman"/>
          <w:b/>
          <w:bCs/>
          <w:sz w:val="24"/>
          <w:szCs w:val="24"/>
        </w:rPr>
      </w:pPr>
    </w:p>
    <w:p w14:paraId="5F925BDC" w14:textId="2E132D57" w:rsidR="00255D5C" w:rsidRPr="00CA399D" w:rsidRDefault="00B23D76" w:rsidP="00C11376">
      <w:pPr>
        <w:spacing w:after="0" w:line="240" w:lineRule="auto"/>
        <w:jc w:val="both"/>
      </w:pPr>
      <w:r w:rsidRPr="00CA399D">
        <w:rPr>
          <w:rFonts w:ascii="Times New Roman" w:hAnsi="Times New Roman" w:cs="Times New Roman"/>
          <w:b/>
          <w:bCs/>
          <w:sz w:val="24"/>
          <w:szCs w:val="24"/>
        </w:rPr>
        <w:t xml:space="preserve">§ 2. </w:t>
      </w:r>
      <w:bookmarkEnd w:id="57"/>
      <w:r w:rsidR="00255D5C" w:rsidRPr="00CA399D">
        <w:rPr>
          <w:rFonts w:ascii="Times New Roman" w:hAnsi="Times New Roman" w:cs="Times New Roman"/>
          <w:b/>
          <w:bCs/>
          <w:sz w:val="24"/>
          <w:szCs w:val="24"/>
        </w:rPr>
        <w:t>Maksukorralduse seaduse muutmine</w:t>
      </w:r>
    </w:p>
    <w:p w14:paraId="7AD0208E" w14:textId="77777777" w:rsidR="00D17889" w:rsidRPr="00CA399D" w:rsidRDefault="00D17889" w:rsidP="00CF19AF">
      <w:pPr>
        <w:pStyle w:val="seadusetekst"/>
        <w:spacing w:after="0"/>
        <w:rPr>
          <w:b/>
          <w:bCs/>
        </w:rPr>
      </w:pPr>
    </w:p>
    <w:p w14:paraId="7F328495" w14:textId="2CC54FD6" w:rsidR="00D17889" w:rsidRPr="00CA399D" w:rsidRDefault="00D17889"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Maksukorralduse seaduses tehakse järgmised muudatused:</w:t>
      </w:r>
    </w:p>
    <w:p w14:paraId="090D1EDF" w14:textId="77777777" w:rsidR="00255D5C" w:rsidRPr="00CA399D" w:rsidRDefault="00255D5C" w:rsidP="00CF19AF">
      <w:pPr>
        <w:pStyle w:val="seadusetekst"/>
        <w:spacing w:after="0"/>
        <w:rPr>
          <w:b/>
          <w:bCs/>
        </w:rPr>
      </w:pPr>
    </w:p>
    <w:p w14:paraId="71359F1D" w14:textId="628BC9C8" w:rsidR="003A5275" w:rsidRPr="00CA399D" w:rsidRDefault="006F7BDD" w:rsidP="00CF19AF">
      <w:pPr>
        <w:pStyle w:val="seadusetekst"/>
        <w:spacing w:after="0"/>
      </w:pPr>
      <w:r w:rsidRPr="00CA399D">
        <w:rPr>
          <w:b/>
          <w:bCs/>
        </w:rPr>
        <w:t>1)</w:t>
      </w:r>
      <w:r w:rsidRPr="00CA399D">
        <w:t xml:space="preserve"> </w:t>
      </w:r>
      <w:r w:rsidR="003A5275" w:rsidRPr="00CA399D">
        <w:t>paragrahvi</w:t>
      </w:r>
      <w:r w:rsidR="003A5275" w:rsidRPr="00CA399D">
        <w:rPr>
          <w:b/>
          <w:bCs/>
        </w:rPr>
        <w:t xml:space="preserve"> </w:t>
      </w:r>
      <w:r w:rsidR="003A5275" w:rsidRPr="00CA399D">
        <w:t>25</w:t>
      </w:r>
      <w:r w:rsidR="003A5275" w:rsidRPr="00CA399D">
        <w:rPr>
          <w:vertAlign w:val="superscript"/>
        </w:rPr>
        <w:t>1</w:t>
      </w:r>
      <w:r w:rsidR="003A5275" w:rsidRPr="00CA399D">
        <w:t xml:space="preserve"> lõike 2 </w:t>
      </w:r>
      <w:r w:rsidR="002E17C7" w:rsidRPr="00CA399D">
        <w:t>kolmandast</w:t>
      </w:r>
      <w:r w:rsidR="003A5275" w:rsidRPr="00CA399D">
        <w:t xml:space="preserve"> lausest jäetakse</w:t>
      </w:r>
      <w:r w:rsidR="003A5275" w:rsidRPr="00CA399D">
        <w:rPr>
          <w:b/>
          <w:bCs/>
        </w:rPr>
        <w:t xml:space="preserve"> </w:t>
      </w:r>
      <w:r w:rsidR="003A5275" w:rsidRPr="00CA399D">
        <w:t>välja sõnad „või tööturumeetmete seaduse alusel määratavale töötutoetusele</w:t>
      </w:r>
      <w:r w:rsidR="00FD571E" w:rsidRPr="00CA399D">
        <w:t>“</w:t>
      </w:r>
      <w:r w:rsidR="003A5275" w:rsidRPr="00CA399D">
        <w:t>;</w:t>
      </w:r>
    </w:p>
    <w:p w14:paraId="52D4D955" w14:textId="77777777" w:rsidR="006F7BDD" w:rsidRPr="00CA399D" w:rsidRDefault="006F7BDD" w:rsidP="00CF19AF">
      <w:pPr>
        <w:pStyle w:val="seadusetekst"/>
        <w:spacing w:after="0"/>
      </w:pPr>
    </w:p>
    <w:p w14:paraId="191DE801" w14:textId="27C8DEEA" w:rsidR="006F7BDD" w:rsidRPr="00CA399D" w:rsidRDefault="006F7BDD" w:rsidP="00CF19AF">
      <w:pPr>
        <w:pStyle w:val="seadusetekst"/>
        <w:spacing w:after="0"/>
      </w:pPr>
      <w:r w:rsidRPr="00CA399D">
        <w:rPr>
          <w:b/>
          <w:bCs/>
        </w:rPr>
        <w:t>2)</w:t>
      </w:r>
      <w:r w:rsidRPr="00CA399D">
        <w:t xml:space="preserve"> paragrahvi 29 punkt</w:t>
      </w:r>
      <w:r w:rsidR="005E7AE3" w:rsidRPr="00CA399D">
        <w:t>ist</w:t>
      </w:r>
      <w:r w:rsidRPr="00CA399D">
        <w:t xml:space="preserve"> 15</w:t>
      </w:r>
      <w:r w:rsidRPr="00CA399D">
        <w:rPr>
          <w:vertAlign w:val="superscript"/>
        </w:rPr>
        <w:t>1</w:t>
      </w:r>
      <w:r w:rsidRPr="00CA399D">
        <w:t xml:space="preserve"> jäetakse välja tekstiosa „töötutoetuse,</w:t>
      </w:r>
      <w:r w:rsidR="00FD571E" w:rsidRPr="00CA399D">
        <w:t>“</w:t>
      </w:r>
      <w:r w:rsidRPr="00CA399D">
        <w:t>;</w:t>
      </w:r>
    </w:p>
    <w:p w14:paraId="6D2B2218" w14:textId="77777777" w:rsidR="002E17C7" w:rsidRPr="00CA399D" w:rsidRDefault="002E17C7" w:rsidP="00CF19AF">
      <w:pPr>
        <w:pStyle w:val="seadusetekst"/>
        <w:spacing w:after="0"/>
      </w:pPr>
    </w:p>
    <w:p w14:paraId="3DFDBC36" w14:textId="6F37EB2F" w:rsidR="002E17C7" w:rsidRPr="00CA399D" w:rsidRDefault="006F7BDD" w:rsidP="00CF19AF">
      <w:pPr>
        <w:pStyle w:val="seadusetekst"/>
        <w:spacing w:after="0"/>
      </w:pPr>
      <w:r w:rsidRPr="00CA399D">
        <w:rPr>
          <w:b/>
          <w:bCs/>
        </w:rPr>
        <w:t>3</w:t>
      </w:r>
      <w:r w:rsidR="002E17C7" w:rsidRPr="00CA399D">
        <w:rPr>
          <w:b/>
          <w:bCs/>
        </w:rPr>
        <w:t>)</w:t>
      </w:r>
      <w:r w:rsidR="002E17C7" w:rsidRPr="00CA399D">
        <w:t xml:space="preserve"> seadust täiendatakse §-</w:t>
      </w:r>
      <w:r w:rsidR="006702C2" w:rsidRPr="00CA399D">
        <w:t>de</w:t>
      </w:r>
      <w:r w:rsidR="002E17C7" w:rsidRPr="00CA399D">
        <w:t>ga 168</w:t>
      </w:r>
      <w:r w:rsidR="00D57F81" w:rsidRPr="00CA399D">
        <w:rPr>
          <w:vertAlign w:val="superscript"/>
        </w:rPr>
        <w:t>20</w:t>
      </w:r>
      <w:r w:rsidR="002E17C7" w:rsidRPr="00CA399D">
        <w:t xml:space="preserve"> </w:t>
      </w:r>
      <w:r w:rsidR="006702C2" w:rsidRPr="00CA399D">
        <w:t>ja 168</w:t>
      </w:r>
      <w:r w:rsidR="006702C2" w:rsidRPr="00CA399D">
        <w:rPr>
          <w:vertAlign w:val="superscript"/>
        </w:rPr>
        <w:t>2</w:t>
      </w:r>
      <w:r w:rsidR="00D57F81" w:rsidRPr="00CA399D">
        <w:rPr>
          <w:vertAlign w:val="superscript"/>
        </w:rPr>
        <w:t>1</w:t>
      </w:r>
      <w:r w:rsidR="006702C2" w:rsidRPr="00CA399D">
        <w:t xml:space="preserve"> </w:t>
      </w:r>
      <w:r w:rsidR="002E17C7" w:rsidRPr="00CA399D">
        <w:t>järgmises sõnastuses:</w:t>
      </w:r>
    </w:p>
    <w:p w14:paraId="06846C9F" w14:textId="77777777" w:rsidR="0042061B" w:rsidRPr="00CA399D" w:rsidRDefault="0042061B" w:rsidP="0042061B">
      <w:pPr>
        <w:pStyle w:val="seadusetekst"/>
        <w:spacing w:after="0"/>
        <w:rPr>
          <w:b/>
          <w:bCs/>
        </w:rPr>
      </w:pPr>
      <w:r w:rsidRPr="00CA399D">
        <w:rPr>
          <w:b/>
          <w:bCs/>
        </w:rPr>
        <w:t>„§ 168</w:t>
      </w:r>
      <w:r w:rsidRPr="00CA399D">
        <w:rPr>
          <w:b/>
          <w:bCs/>
          <w:vertAlign w:val="superscript"/>
        </w:rPr>
        <w:t>20</w:t>
      </w:r>
      <w:r w:rsidRPr="00CA399D">
        <w:rPr>
          <w:b/>
          <w:bCs/>
        </w:rPr>
        <w:t>. Töötamise registris töötutoetuse õiguse aluseks olevad kanded</w:t>
      </w:r>
    </w:p>
    <w:p w14:paraId="5E41EA11" w14:textId="77777777" w:rsidR="003C6D84" w:rsidRDefault="003C6D84" w:rsidP="00CF19AF">
      <w:pPr>
        <w:pStyle w:val="seadusetekst"/>
        <w:spacing w:after="0"/>
        <w:rPr>
          <w:ins w:id="62" w:author="Aili Sandre" w:date="2024-07-04T15:19:00Z"/>
        </w:rPr>
      </w:pPr>
    </w:p>
    <w:p w14:paraId="377639D1" w14:textId="26030E22" w:rsidR="006702C2" w:rsidRPr="00CA399D" w:rsidRDefault="0042061B" w:rsidP="00CF19AF">
      <w:pPr>
        <w:pStyle w:val="seadusetekst"/>
        <w:spacing w:after="0"/>
      </w:pPr>
      <w:r w:rsidRPr="00CA399D">
        <w:t>Kui isik on esitanud Eesti Töötukassale tööturumeetmete seaduse enne 2026. aasta 1. jaanuari kehtinud redaktsiooni alusel avalduse töötutoetuse saamiseks, kohaldatakse töötamise registrisse kannete tegemisel käesoleva seaduse enne 2026. aasta 1. jaanuari kehtinud redaktsiooni § 25</w:t>
      </w:r>
      <w:r w:rsidR="00271E93" w:rsidRPr="00CA399D">
        <w:rPr>
          <w:vertAlign w:val="superscript"/>
        </w:rPr>
        <w:t>1</w:t>
      </w:r>
      <w:r w:rsidRPr="00CA399D">
        <w:t xml:space="preserve"> lõikes 2 sätestatut.</w:t>
      </w:r>
    </w:p>
    <w:p w14:paraId="257A2CCD" w14:textId="77777777" w:rsidR="001F35CC" w:rsidRPr="00CA399D" w:rsidRDefault="001F35CC" w:rsidP="00CF19AF">
      <w:pPr>
        <w:pStyle w:val="seadusetekst"/>
        <w:spacing w:after="0"/>
      </w:pPr>
    </w:p>
    <w:p w14:paraId="4D4BB4BC" w14:textId="63E1D1FA" w:rsidR="006702C2" w:rsidRPr="00CA399D" w:rsidRDefault="006702C2" w:rsidP="00CF19AF">
      <w:pPr>
        <w:pStyle w:val="seadusetekst"/>
        <w:spacing w:after="0"/>
        <w:rPr>
          <w:b/>
          <w:bCs/>
        </w:rPr>
      </w:pPr>
      <w:r w:rsidRPr="00CA399D">
        <w:rPr>
          <w:b/>
          <w:bCs/>
        </w:rPr>
        <w:t>§ 168</w:t>
      </w:r>
      <w:r w:rsidRPr="00CA399D">
        <w:rPr>
          <w:b/>
          <w:bCs/>
          <w:vertAlign w:val="superscript"/>
        </w:rPr>
        <w:t>2</w:t>
      </w:r>
      <w:r w:rsidR="00D57F81" w:rsidRPr="00CA399D">
        <w:rPr>
          <w:b/>
          <w:bCs/>
          <w:vertAlign w:val="superscript"/>
        </w:rPr>
        <w:t>1</w:t>
      </w:r>
      <w:r w:rsidRPr="00CA399D">
        <w:rPr>
          <w:b/>
          <w:bCs/>
        </w:rPr>
        <w:t>. Eesti Töötukassale maksusaladust sisaldava teabe avaldamise erisus</w:t>
      </w:r>
    </w:p>
    <w:p w14:paraId="5C74CAE7" w14:textId="77777777" w:rsidR="003C6D84" w:rsidRDefault="003C6D84" w:rsidP="00CF19AF">
      <w:pPr>
        <w:pStyle w:val="seadusetekst"/>
        <w:spacing w:after="0"/>
        <w:rPr>
          <w:ins w:id="63" w:author="Aili Sandre" w:date="2024-07-04T15:19:00Z"/>
        </w:rPr>
      </w:pPr>
    </w:p>
    <w:p w14:paraId="5ABA9B77" w14:textId="0F62CD90" w:rsidR="003A5275" w:rsidRPr="00CA399D" w:rsidRDefault="00512D8B" w:rsidP="00CF19AF">
      <w:pPr>
        <w:pStyle w:val="seadusetekst"/>
        <w:spacing w:after="0"/>
      </w:pPr>
      <w:r w:rsidRPr="00CA399D">
        <w:t>Maksuhaldur võib avaldada Eesti Töötukassale maksusaladust sisaldavat teavet tööturumeetmete seaduse enne 2026. aasta 1. jaanuari kehtinud redaktsiooni alusel määratud töötutoetuse maksmiseks.“.</w:t>
      </w:r>
    </w:p>
    <w:p w14:paraId="101E6B89" w14:textId="77777777" w:rsidR="00867E4D" w:rsidRPr="00CA399D" w:rsidRDefault="00867E4D" w:rsidP="00CF19AF">
      <w:pPr>
        <w:pStyle w:val="seadusetekst"/>
        <w:spacing w:after="0"/>
        <w:rPr>
          <w:b/>
          <w:bCs/>
        </w:rPr>
      </w:pPr>
    </w:p>
    <w:p w14:paraId="68A61F91" w14:textId="45AE58FC" w:rsidR="00883231" w:rsidRPr="00CA399D" w:rsidRDefault="00883231" w:rsidP="00CF19AF">
      <w:pPr>
        <w:pStyle w:val="seadusetekst"/>
        <w:spacing w:after="0"/>
        <w:rPr>
          <w:b/>
          <w:bCs/>
        </w:rPr>
      </w:pPr>
      <w:r w:rsidRPr="00CA399D">
        <w:rPr>
          <w:b/>
          <w:bCs/>
        </w:rPr>
        <w:t xml:space="preserve">§ </w:t>
      </w:r>
      <w:r w:rsidR="00C11376" w:rsidRPr="00CA399D">
        <w:rPr>
          <w:b/>
          <w:bCs/>
        </w:rPr>
        <w:t>3</w:t>
      </w:r>
      <w:r w:rsidRPr="00CA399D">
        <w:rPr>
          <w:b/>
          <w:bCs/>
        </w:rPr>
        <w:t>. Ravikindlustus</w:t>
      </w:r>
      <w:r w:rsidR="00FD571E" w:rsidRPr="00CA399D">
        <w:rPr>
          <w:b/>
          <w:bCs/>
        </w:rPr>
        <w:t xml:space="preserve">e </w:t>
      </w:r>
      <w:r w:rsidRPr="00CA399D">
        <w:rPr>
          <w:b/>
          <w:bCs/>
        </w:rPr>
        <w:t>seaduse muutmine</w:t>
      </w:r>
    </w:p>
    <w:p w14:paraId="4156B532" w14:textId="77777777" w:rsidR="00AE30D9" w:rsidRPr="00CA399D" w:rsidRDefault="00AE30D9" w:rsidP="00CF19AF">
      <w:pPr>
        <w:pStyle w:val="seadusetekst"/>
        <w:spacing w:after="0"/>
        <w:rPr>
          <w:b/>
          <w:bCs/>
        </w:rPr>
      </w:pPr>
    </w:p>
    <w:p w14:paraId="65EDAA34" w14:textId="77777777" w:rsidR="003C6D84" w:rsidRDefault="00D17889" w:rsidP="00CF19AF">
      <w:pPr>
        <w:pStyle w:val="seadusetekst"/>
        <w:spacing w:after="0"/>
        <w:rPr>
          <w:ins w:id="64" w:author="Aili Sandre" w:date="2024-07-04T15:20:00Z"/>
        </w:rPr>
      </w:pPr>
      <w:r w:rsidRPr="00CA399D">
        <w:t>Ravikindlustuse seaduse</w:t>
      </w:r>
      <w:r w:rsidR="00AE30D9" w:rsidRPr="00CA399D">
        <w:t xml:space="preserve"> </w:t>
      </w:r>
      <w:r w:rsidR="006F0324" w:rsidRPr="00CA399D">
        <w:rPr>
          <w:szCs w:val="24"/>
          <w:lang w:eastAsia="et-EE"/>
        </w:rPr>
        <w:t xml:space="preserve">§ </w:t>
      </w:r>
      <w:r w:rsidR="00AE30D9" w:rsidRPr="00CA399D">
        <w:t xml:space="preserve">55 lõike 1 teises lauses asendatakse </w:t>
      </w:r>
      <w:r w:rsidR="006C04D6" w:rsidRPr="00CA399D">
        <w:t>tekstiosa</w:t>
      </w:r>
      <w:r w:rsidR="00AE30D9" w:rsidRPr="00CA399D">
        <w:t xml:space="preserve"> „6</w:t>
      </w:r>
      <w:r w:rsidR="00B5224F" w:rsidRPr="00CA399D">
        <w:t>–“</w:t>
      </w:r>
      <w:r w:rsidR="00AE30D9" w:rsidRPr="00CA399D">
        <w:t xml:space="preserve"> </w:t>
      </w:r>
      <w:r w:rsidR="006C04D6" w:rsidRPr="00CA399D">
        <w:t>tekstiosa</w:t>
      </w:r>
      <w:r w:rsidR="00AE30D9" w:rsidRPr="00CA399D">
        <w:t xml:space="preserve">ga </w:t>
      </w:r>
    </w:p>
    <w:p w14:paraId="500E4E32" w14:textId="502992B3" w:rsidR="00AE30D9" w:rsidRPr="00CA399D" w:rsidRDefault="00AE30D9" w:rsidP="00CF19AF">
      <w:pPr>
        <w:pStyle w:val="seadusetekst"/>
        <w:spacing w:after="0"/>
        <w:rPr>
          <w:b/>
          <w:bCs/>
        </w:rPr>
      </w:pPr>
      <w:r w:rsidRPr="00CA399D">
        <w:t>„</w:t>
      </w:r>
      <w:r w:rsidR="00781246" w:rsidRPr="00CA399D">
        <w:t>6</w:t>
      </w:r>
      <w:r w:rsidR="00781246" w:rsidRPr="00CA399D">
        <w:rPr>
          <w:vertAlign w:val="superscript"/>
        </w:rPr>
        <w:t>1</w:t>
      </w:r>
      <w:r w:rsidR="00B5224F" w:rsidRPr="00CA399D">
        <w:t>–“</w:t>
      </w:r>
      <w:r w:rsidR="009D3A31" w:rsidRPr="00CA399D">
        <w:t>.</w:t>
      </w:r>
    </w:p>
    <w:p w14:paraId="1189F988" w14:textId="77777777" w:rsidR="00883231" w:rsidRPr="00CA399D" w:rsidRDefault="00883231" w:rsidP="00CF19AF">
      <w:pPr>
        <w:pStyle w:val="seadusetekst"/>
        <w:spacing w:after="0"/>
        <w:rPr>
          <w:b/>
          <w:bCs/>
        </w:rPr>
      </w:pPr>
    </w:p>
    <w:p w14:paraId="3566E2CA" w14:textId="163756AA" w:rsidR="000249DB" w:rsidRPr="00CA399D" w:rsidRDefault="00255D5C" w:rsidP="00CF19AF">
      <w:pPr>
        <w:pStyle w:val="seadusetekst"/>
        <w:spacing w:after="0"/>
        <w:rPr>
          <w:b/>
          <w:bCs/>
        </w:rPr>
      </w:pPr>
      <w:r w:rsidRPr="00CA399D">
        <w:rPr>
          <w:b/>
          <w:bCs/>
        </w:rPr>
        <w:t xml:space="preserve">§ </w:t>
      </w:r>
      <w:r w:rsidR="00C11376" w:rsidRPr="00CA399D">
        <w:rPr>
          <w:b/>
          <w:bCs/>
        </w:rPr>
        <w:t>4</w:t>
      </w:r>
      <w:r w:rsidRPr="00CA399D">
        <w:rPr>
          <w:b/>
          <w:bCs/>
        </w:rPr>
        <w:t>. Sotsiaalmaksuseaduse muutmine</w:t>
      </w:r>
    </w:p>
    <w:p w14:paraId="16D63344" w14:textId="77777777" w:rsidR="00D17889" w:rsidRPr="00CA399D" w:rsidRDefault="00D17889" w:rsidP="00CF19AF">
      <w:pPr>
        <w:pStyle w:val="seadusetekst"/>
        <w:spacing w:after="0"/>
        <w:rPr>
          <w:b/>
          <w:bCs/>
        </w:rPr>
      </w:pPr>
    </w:p>
    <w:p w14:paraId="79B516FD" w14:textId="14DF6A11" w:rsidR="00D17889" w:rsidRPr="00CA399D" w:rsidRDefault="00D17889"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Sotsiaalmaksuseaduses tehakse järgmised muudatused:</w:t>
      </w:r>
    </w:p>
    <w:p w14:paraId="52C6E381" w14:textId="77777777" w:rsidR="000249DB" w:rsidRPr="00CA399D" w:rsidRDefault="000249DB" w:rsidP="00CF19AF">
      <w:pPr>
        <w:pStyle w:val="seadusetekst"/>
        <w:spacing w:after="0"/>
        <w:rPr>
          <w:b/>
          <w:bCs/>
        </w:rPr>
      </w:pPr>
    </w:p>
    <w:p w14:paraId="320F2445" w14:textId="47C41B92" w:rsidR="006F7BDD" w:rsidRPr="00CA399D" w:rsidRDefault="000249DB" w:rsidP="00CF19AF">
      <w:pPr>
        <w:pStyle w:val="seadusetekst"/>
        <w:spacing w:after="0"/>
        <w:rPr>
          <w:b/>
          <w:bCs/>
        </w:rPr>
      </w:pPr>
      <w:r w:rsidRPr="00CA399D">
        <w:rPr>
          <w:b/>
          <w:bCs/>
        </w:rPr>
        <w:t>1)</w:t>
      </w:r>
      <w:r w:rsidRPr="00CA399D">
        <w:t xml:space="preserve"> </w:t>
      </w:r>
      <w:r w:rsidR="006F7BDD" w:rsidRPr="00CA399D">
        <w:t>paragrahvi 6 lõike 1 punkt 6 tunnistatakse kehtetuks;</w:t>
      </w:r>
    </w:p>
    <w:p w14:paraId="073DDD08" w14:textId="279075D6" w:rsidR="000249DB" w:rsidRPr="00CA399D" w:rsidRDefault="000249DB" w:rsidP="00CF19AF">
      <w:pPr>
        <w:pStyle w:val="seadusetekst"/>
        <w:spacing w:after="0"/>
      </w:pPr>
      <w:r w:rsidRPr="00CA399D">
        <w:t xml:space="preserve"> </w:t>
      </w:r>
    </w:p>
    <w:p w14:paraId="5AB30451" w14:textId="3BE8C9E4" w:rsidR="006F7BDD" w:rsidRPr="00CA399D" w:rsidRDefault="000249DB" w:rsidP="00CF19AF">
      <w:pPr>
        <w:pStyle w:val="seadusetekst"/>
        <w:spacing w:after="0"/>
      </w:pPr>
      <w:r w:rsidRPr="00CA399D">
        <w:rPr>
          <w:b/>
          <w:bCs/>
        </w:rPr>
        <w:t>2)</w:t>
      </w:r>
      <w:r w:rsidRPr="00CA399D">
        <w:t xml:space="preserve"> </w:t>
      </w:r>
      <w:r w:rsidR="006F7BDD" w:rsidRPr="00CA399D">
        <w:t>paragrahvi 6 lõike 1 punktist 6</w:t>
      </w:r>
      <w:r w:rsidR="006F7BDD" w:rsidRPr="00CA399D">
        <w:rPr>
          <w:vertAlign w:val="superscript"/>
        </w:rPr>
        <w:t>1</w:t>
      </w:r>
      <w:r w:rsidR="006F7BDD" w:rsidRPr="00CA399D">
        <w:t xml:space="preserve"> jäetakse välja tekstiosa „6 või</w:t>
      </w:r>
      <w:r w:rsidR="00B5224F" w:rsidRPr="00CA399D">
        <w:t>“</w:t>
      </w:r>
      <w:r w:rsidR="006F7BDD" w:rsidRPr="00CA399D">
        <w:t>;</w:t>
      </w:r>
    </w:p>
    <w:p w14:paraId="4A40793B" w14:textId="77777777" w:rsidR="000249DB" w:rsidRPr="00CA399D" w:rsidRDefault="000249DB" w:rsidP="00CF19AF">
      <w:pPr>
        <w:pStyle w:val="seadusetekst"/>
        <w:spacing w:after="0"/>
      </w:pPr>
    </w:p>
    <w:p w14:paraId="563E9FDF" w14:textId="528D9BD6" w:rsidR="006F7BDD" w:rsidRPr="00CA399D" w:rsidRDefault="00AE30D9" w:rsidP="00CF19AF">
      <w:pPr>
        <w:pStyle w:val="seadusetekst"/>
        <w:spacing w:after="0"/>
        <w:rPr>
          <w:rStyle w:val="ui-provider"/>
        </w:rPr>
      </w:pPr>
      <w:r w:rsidRPr="00CA399D">
        <w:rPr>
          <w:b/>
          <w:bCs/>
        </w:rPr>
        <w:t xml:space="preserve">3) </w:t>
      </w:r>
      <w:r w:rsidR="006F7BDD" w:rsidRPr="00CA399D">
        <w:t xml:space="preserve">paragrahvi 6 lõike 1 punktist 11 </w:t>
      </w:r>
      <w:r w:rsidR="00D76BA7" w:rsidRPr="00CA399D">
        <w:t xml:space="preserve">ja </w:t>
      </w:r>
      <w:r w:rsidR="006F0324" w:rsidRPr="00CA399D">
        <w:rPr>
          <w:szCs w:val="24"/>
          <w:lang w:eastAsia="et-EE"/>
        </w:rPr>
        <w:t>§</w:t>
      </w:r>
      <w:r w:rsidR="00D76BA7" w:rsidRPr="00CA399D">
        <w:t xml:space="preserve"> 7 lõikest 3 </w:t>
      </w:r>
      <w:r w:rsidR="006F7BDD" w:rsidRPr="00CA399D">
        <w:t xml:space="preserve">jäetakse välja tekstiosa </w:t>
      </w:r>
      <w:r w:rsidR="00D76BA7" w:rsidRPr="00CA399D">
        <w:t>„</w:t>
      </w:r>
      <w:r w:rsidR="00D76BA7" w:rsidRPr="00CA399D">
        <w:rPr>
          <w:rStyle w:val="ui-provider"/>
        </w:rPr>
        <w:t>6,</w:t>
      </w:r>
      <w:r w:rsidR="00B5224F" w:rsidRPr="00CA399D">
        <w:rPr>
          <w:rStyle w:val="ui-provider"/>
        </w:rPr>
        <w:t>“</w:t>
      </w:r>
      <w:r w:rsidR="00D76BA7" w:rsidRPr="00CA399D">
        <w:rPr>
          <w:rStyle w:val="ui-provider"/>
        </w:rPr>
        <w:t>;</w:t>
      </w:r>
    </w:p>
    <w:p w14:paraId="1EED8E54" w14:textId="77777777" w:rsidR="00AE30D9" w:rsidRPr="00CA399D" w:rsidRDefault="00AE30D9" w:rsidP="00CF19AF">
      <w:pPr>
        <w:pStyle w:val="seadusetekst"/>
        <w:spacing w:after="0"/>
        <w:rPr>
          <w:rStyle w:val="ui-provider"/>
        </w:rPr>
      </w:pPr>
    </w:p>
    <w:p w14:paraId="15861F12" w14:textId="7457C55C" w:rsidR="00AE30D9" w:rsidRPr="00CA399D" w:rsidRDefault="00AE30D9" w:rsidP="00CF19AF">
      <w:pPr>
        <w:pStyle w:val="seadusetekst"/>
        <w:spacing w:after="0"/>
        <w:rPr>
          <w:rStyle w:val="ui-provider"/>
        </w:rPr>
      </w:pPr>
      <w:r w:rsidRPr="00CA399D">
        <w:rPr>
          <w:rStyle w:val="ui-provider"/>
          <w:b/>
          <w:bCs/>
        </w:rPr>
        <w:t>4)</w:t>
      </w:r>
      <w:r w:rsidRPr="00CA399D">
        <w:rPr>
          <w:rStyle w:val="ui-provider"/>
        </w:rPr>
        <w:t xml:space="preserve"> paragrahvi 6 lõikes 3</w:t>
      </w:r>
      <w:r w:rsidRPr="00CA399D">
        <w:rPr>
          <w:rStyle w:val="ui-provider"/>
          <w:vertAlign w:val="superscript"/>
        </w:rPr>
        <w:t xml:space="preserve">2 </w:t>
      </w:r>
      <w:r w:rsidRPr="00CA399D">
        <w:rPr>
          <w:rStyle w:val="ui-provider"/>
        </w:rPr>
        <w:t xml:space="preserve">asendatakse </w:t>
      </w:r>
      <w:r w:rsidR="000B216F" w:rsidRPr="00CA399D">
        <w:rPr>
          <w:rStyle w:val="ui-provider"/>
        </w:rPr>
        <w:t xml:space="preserve">arv </w:t>
      </w:r>
      <w:r w:rsidR="000B216F" w:rsidRPr="00CA399D">
        <w:t>„6</w:t>
      </w:r>
      <w:r w:rsidR="00B5224F" w:rsidRPr="00CA399D">
        <w:t>“</w:t>
      </w:r>
      <w:r w:rsidR="000B216F" w:rsidRPr="00CA399D">
        <w:t xml:space="preserve"> arvuga „</w:t>
      </w:r>
      <w:r w:rsidR="00781246" w:rsidRPr="00CA399D">
        <w:t>6</w:t>
      </w:r>
      <w:r w:rsidR="00781246" w:rsidRPr="00CA399D">
        <w:rPr>
          <w:vertAlign w:val="superscript"/>
        </w:rPr>
        <w:t>1</w:t>
      </w:r>
      <w:r w:rsidR="00B5224F" w:rsidRPr="00CA399D">
        <w:t>“</w:t>
      </w:r>
      <w:r w:rsidR="000B216F" w:rsidRPr="00CA399D">
        <w:t>;</w:t>
      </w:r>
    </w:p>
    <w:p w14:paraId="2190692D" w14:textId="4F80CF78" w:rsidR="000249DB" w:rsidRPr="00CA399D" w:rsidRDefault="000249DB" w:rsidP="00CF19AF">
      <w:pPr>
        <w:pStyle w:val="seadusetekst"/>
        <w:spacing w:after="0"/>
        <w:rPr>
          <w:rStyle w:val="ui-provider"/>
        </w:rPr>
      </w:pPr>
    </w:p>
    <w:p w14:paraId="11F48DC6" w14:textId="39701D06" w:rsidR="00D76BA7" w:rsidRPr="00CA399D" w:rsidRDefault="000B216F" w:rsidP="00CF19AF">
      <w:pPr>
        <w:pStyle w:val="seadusetekst"/>
        <w:spacing w:after="0"/>
        <w:rPr>
          <w:rStyle w:val="ui-provider"/>
        </w:rPr>
      </w:pPr>
      <w:r w:rsidRPr="00CA399D">
        <w:rPr>
          <w:rStyle w:val="ui-provider"/>
          <w:b/>
          <w:bCs/>
        </w:rPr>
        <w:t>5</w:t>
      </w:r>
      <w:r w:rsidR="00D76BA7" w:rsidRPr="00CA399D">
        <w:rPr>
          <w:rStyle w:val="ui-provider"/>
          <w:b/>
          <w:bCs/>
        </w:rPr>
        <w:t>)</w:t>
      </w:r>
      <w:r w:rsidR="00D76BA7" w:rsidRPr="00CA399D">
        <w:rPr>
          <w:rStyle w:val="ui-provider"/>
        </w:rPr>
        <w:t xml:space="preserve"> paragrahvi 13 täiendatakse lõikega 23 järgmises sõnastuses:</w:t>
      </w:r>
    </w:p>
    <w:p w14:paraId="33A62945" w14:textId="25DC9DD2" w:rsidR="006D5E7B" w:rsidRPr="00CA399D" w:rsidRDefault="006D5E7B" w:rsidP="006D5E7B">
      <w:pPr>
        <w:pStyle w:val="seadusetekst"/>
        <w:spacing w:after="0"/>
        <w:rPr>
          <w:rStyle w:val="ui-provider"/>
          <w:szCs w:val="24"/>
        </w:rPr>
      </w:pPr>
      <w:r w:rsidRPr="00CA399D">
        <w:rPr>
          <w:rStyle w:val="ui-provider"/>
          <w:szCs w:val="24"/>
        </w:rPr>
        <w:t>„(23) Kui isikule on määratud töötutoetus tööturumeetmete seaduse enne 2026. aasta 1. jaanuari kehtinud redaktsiooni alusel, kohaldatakse isiku eest sotsiaalmaksu maksmisel käesoleva seaduse enne 2026. aasta 1. jaanuari kehtinud redaktsiooni kuni töötutoetuse maksmise lõpetamiseni.“.</w:t>
      </w:r>
      <w:del w:id="65" w:author="Aili Sandre" w:date="2024-07-04T15:21:00Z">
        <w:r w:rsidRPr="00CA399D" w:rsidDel="003C6D84">
          <w:rPr>
            <w:rStyle w:val="ui-provider"/>
            <w:szCs w:val="24"/>
          </w:rPr>
          <w:delText xml:space="preserve">  </w:delText>
        </w:r>
      </w:del>
    </w:p>
    <w:p w14:paraId="426C6EBD" w14:textId="62A10A4C" w:rsidR="00923F28" w:rsidRDefault="00923F28">
      <w:pPr>
        <w:rPr>
          <w:rFonts w:ascii="Times New Roman" w:hAnsi="Times New Roman" w:cs="Times New Roman"/>
          <w:bCs/>
          <w:sz w:val="24"/>
          <w:szCs w:val="24"/>
        </w:rPr>
      </w:pPr>
      <w:r>
        <w:rPr>
          <w:rFonts w:ascii="Times New Roman" w:hAnsi="Times New Roman" w:cs="Times New Roman"/>
          <w:bCs/>
          <w:sz w:val="24"/>
          <w:szCs w:val="24"/>
        </w:rPr>
        <w:br w:type="page"/>
      </w:r>
    </w:p>
    <w:p w14:paraId="165AFAAA" w14:textId="18E60AB9" w:rsidR="005D0C04" w:rsidRPr="00CA399D" w:rsidRDefault="005D0C04" w:rsidP="00CF19AF">
      <w:pPr>
        <w:spacing w:after="0" w:line="240" w:lineRule="auto"/>
        <w:jc w:val="both"/>
        <w:rPr>
          <w:rFonts w:ascii="Times New Roman" w:hAnsi="Times New Roman" w:cs="Times New Roman"/>
          <w:b/>
          <w:bCs/>
          <w:color w:val="202020"/>
          <w:sz w:val="24"/>
          <w:szCs w:val="24"/>
          <w:shd w:val="clear" w:color="auto" w:fill="FFFFFF"/>
        </w:rPr>
      </w:pPr>
      <w:r w:rsidRPr="00CA399D">
        <w:rPr>
          <w:rFonts w:ascii="Times New Roman" w:hAnsi="Times New Roman" w:cs="Times New Roman"/>
          <w:b/>
          <w:bCs/>
          <w:color w:val="202020"/>
          <w:sz w:val="24"/>
          <w:szCs w:val="24"/>
          <w:shd w:val="clear" w:color="auto" w:fill="FFFFFF"/>
        </w:rPr>
        <w:lastRenderedPageBreak/>
        <w:t xml:space="preserve">§ </w:t>
      </w:r>
      <w:r w:rsidR="00C11376" w:rsidRPr="00CA399D">
        <w:rPr>
          <w:rFonts w:ascii="Times New Roman" w:hAnsi="Times New Roman" w:cs="Times New Roman"/>
          <w:b/>
          <w:bCs/>
          <w:color w:val="202020"/>
          <w:sz w:val="24"/>
          <w:szCs w:val="24"/>
          <w:shd w:val="clear" w:color="auto" w:fill="FFFFFF"/>
        </w:rPr>
        <w:t>5</w:t>
      </w:r>
      <w:r w:rsidRPr="00CA399D">
        <w:rPr>
          <w:rFonts w:ascii="Times New Roman" w:hAnsi="Times New Roman" w:cs="Times New Roman"/>
          <w:b/>
          <w:bCs/>
          <w:color w:val="202020"/>
          <w:sz w:val="24"/>
          <w:szCs w:val="24"/>
          <w:shd w:val="clear" w:color="auto" w:fill="FFFFFF"/>
        </w:rPr>
        <w:t xml:space="preserve">. </w:t>
      </w:r>
      <w:bookmarkStart w:id="66" w:name="_Hlk162450348"/>
      <w:r w:rsidRPr="00CA399D">
        <w:rPr>
          <w:rFonts w:ascii="Times New Roman" w:hAnsi="Times New Roman" w:cs="Times New Roman"/>
          <w:b/>
          <w:bCs/>
          <w:color w:val="202020"/>
          <w:sz w:val="24"/>
          <w:szCs w:val="24"/>
          <w:shd w:val="clear" w:color="auto" w:fill="FFFFFF"/>
        </w:rPr>
        <w:t xml:space="preserve">Tsiviilkohtumenetluse seadustiku ja täitemenetluse seadustiku rakendamise seaduse </w:t>
      </w:r>
      <w:bookmarkEnd w:id="66"/>
      <w:r w:rsidRPr="00CA399D">
        <w:rPr>
          <w:rFonts w:ascii="Times New Roman" w:hAnsi="Times New Roman" w:cs="Times New Roman"/>
          <w:b/>
          <w:bCs/>
          <w:color w:val="202020"/>
          <w:sz w:val="24"/>
          <w:szCs w:val="24"/>
          <w:shd w:val="clear" w:color="auto" w:fill="FFFFFF"/>
        </w:rPr>
        <w:t>muutmine</w:t>
      </w:r>
    </w:p>
    <w:p w14:paraId="6CDB22FF" w14:textId="77777777" w:rsidR="005D0C04" w:rsidRPr="00CA399D" w:rsidRDefault="005D0C04" w:rsidP="00CF19AF">
      <w:pPr>
        <w:spacing w:after="0" w:line="240" w:lineRule="auto"/>
        <w:jc w:val="both"/>
        <w:rPr>
          <w:rFonts w:ascii="Times New Roman" w:hAnsi="Times New Roman" w:cs="Times New Roman"/>
          <w:b/>
          <w:bCs/>
          <w:color w:val="202020"/>
          <w:sz w:val="24"/>
          <w:szCs w:val="24"/>
          <w:shd w:val="clear" w:color="auto" w:fill="FFFFFF"/>
        </w:rPr>
      </w:pPr>
    </w:p>
    <w:p w14:paraId="172477B0" w14:textId="24320F2E" w:rsidR="00997C8A" w:rsidRPr="00CA399D" w:rsidRDefault="00D17889" w:rsidP="00CF19AF">
      <w:pPr>
        <w:spacing w:after="0" w:line="240" w:lineRule="auto"/>
        <w:jc w:val="both"/>
        <w:rPr>
          <w:rFonts w:ascii="Times New Roman" w:hAnsi="Times New Roman" w:cs="Times New Roman"/>
          <w:color w:val="202020"/>
          <w:sz w:val="24"/>
          <w:szCs w:val="24"/>
          <w:shd w:val="clear" w:color="auto" w:fill="FFFFFF"/>
        </w:rPr>
      </w:pPr>
      <w:bookmarkStart w:id="67" w:name="_Hlk164078188"/>
      <w:r w:rsidRPr="00CA399D">
        <w:rPr>
          <w:rFonts w:ascii="Times New Roman" w:hAnsi="Times New Roman"/>
          <w:color w:val="202020"/>
          <w:sz w:val="24"/>
          <w:shd w:val="clear" w:color="auto" w:fill="FFFFFF"/>
        </w:rPr>
        <w:t>Tsiviilkohtumenetluse seadustiku ja täitemenetluse seadustiku rakendamise</w:t>
      </w:r>
      <w:r w:rsidR="009D3A31" w:rsidRPr="00CA399D">
        <w:rPr>
          <w:rFonts w:ascii="Times New Roman" w:hAnsi="Times New Roman"/>
          <w:color w:val="202020"/>
          <w:sz w:val="24"/>
          <w:shd w:val="clear" w:color="auto" w:fill="FFFFFF"/>
        </w:rPr>
        <w:t xml:space="preserve"> </w:t>
      </w:r>
      <w:r w:rsidR="005D0C04" w:rsidRPr="00CA399D">
        <w:rPr>
          <w:rFonts w:ascii="Times New Roman" w:hAnsi="Times New Roman"/>
          <w:color w:val="202020"/>
          <w:sz w:val="24"/>
          <w:shd w:val="clear" w:color="auto" w:fill="FFFFFF"/>
        </w:rPr>
        <w:t>seadus</w:t>
      </w:r>
      <w:r w:rsidR="00280769" w:rsidRPr="00CA399D">
        <w:rPr>
          <w:rFonts w:ascii="Times New Roman" w:hAnsi="Times New Roman"/>
          <w:color w:val="202020"/>
          <w:sz w:val="24"/>
          <w:shd w:val="clear" w:color="auto" w:fill="FFFFFF"/>
        </w:rPr>
        <w:t>e 1. peatükki</w:t>
      </w:r>
      <w:r w:rsidR="005D0C04" w:rsidRPr="00CA399D">
        <w:rPr>
          <w:rFonts w:ascii="Times New Roman" w:hAnsi="Times New Roman"/>
          <w:color w:val="202020"/>
          <w:sz w:val="24"/>
          <w:shd w:val="clear" w:color="auto" w:fill="FFFFFF"/>
        </w:rPr>
        <w:t xml:space="preserve"> täiendatakse §-ga 11</w:t>
      </w:r>
      <w:r w:rsidR="005D0C04" w:rsidRPr="00CA399D">
        <w:rPr>
          <w:rFonts w:ascii="Times New Roman" w:hAnsi="Times New Roman"/>
          <w:color w:val="202020"/>
          <w:sz w:val="24"/>
          <w:shd w:val="clear" w:color="auto" w:fill="FFFFFF"/>
          <w:vertAlign w:val="superscript"/>
        </w:rPr>
        <w:t>8</w:t>
      </w:r>
      <w:r w:rsidR="005D0C04" w:rsidRPr="00CA399D">
        <w:rPr>
          <w:rFonts w:ascii="Times New Roman" w:hAnsi="Times New Roman"/>
          <w:color w:val="202020"/>
          <w:sz w:val="24"/>
          <w:shd w:val="clear" w:color="auto" w:fill="FFFFFF"/>
        </w:rPr>
        <w:t xml:space="preserve"> </w:t>
      </w:r>
      <w:bookmarkEnd w:id="67"/>
      <w:r w:rsidR="005D0C04" w:rsidRPr="00CA399D">
        <w:rPr>
          <w:rFonts w:ascii="Times New Roman" w:hAnsi="Times New Roman"/>
          <w:color w:val="202020"/>
          <w:sz w:val="24"/>
          <w:shd w:val="clear" w:color="auto" w:fill="FFFFFF"/>
        </w:rPr>
        <w:t>järgmises sõnastuses:</w:t>
      </w:r>
    </w:p>
    <w:p w14:paraId="6040B6DD" w14:textId="0759B293" w:rsidR="005D0C04" w:rsidRPr="00CA399D" w:rsidRDefault="005D0C04" w:rsidP="00CF19AF">
      <w:pPr>
        <w:spacing w:after="0" w:line="240" w:lineRule="auto"/>
        <w:jc w:val="both"/>
        <w:rPr>
          <w:rFonts w:ascii="Times New Roman" w:hAnsi="Times New Roman" w:cs="Times New Roman"/>
          <w:b/>
          <w:bCs/>
          <w:color w:val="202020"/>
          <w:sz w:val="24"/>
          <w:szCs w:val="24"/>
          <w:shd w:val="clear" w:color="auto" w:fill="FFFFFF"/>
        </w:rPr>
      </w:pPr>
      <w:r w:rsidRPr="00CA399D">
        <w:rPr>
          <w:rFonts w:ascii="Times New Roman" w:hAnsi="Times New Roman" w:cs="Times New Roman"/>
          <w:color w:val="202020"/>
          <w:sz w:val="24"/>
          <w:szCs w:val="24"/>
          <w:shd w:val="clear" w:color="auto" w:fill="FFFFFF"/>
        </w:rPr>
        <w:t>„</w:t>
      </w:r>
      <w:r w:rsidRPr="00CA399D">
        <w:rPr>
          <w:rFonts w:ascii="Times New Roman" w:hAnsi="Times New Roman" w:cs="Times New Roman"/>
          <w:b/>
          <w:bCs/>
          <w:color w:val="202020"/>
          <w:sz w:val="24"/>
          <w:szCs w:val="24"/>
          <w:shd w:val="clear" w:color="auto" w:fill="FFFFFF"/>
        </w:rPr>
        <w:t>§ 11</w:t>
      </w:r>
      <w:r w:rsidRPr="00CA399D">
        <w:rPr>
          <w:rFonts w:ascii="Times New Roman" w:hAnsi="Times New Roman" w:cs="Times New Roman"/>
          <w:b/>
          <w:bCs/>
          <w:color w:val="202020"/>
          <w:sz w:val="24"/>
          <w:szCs w:val="24"/>
          <w:shd w:val="clear" w:color="auto" w:fill="FFFFFF"/>
          <w:vertAlign w:val="superscript"/>
        </w:rPr>
        <w:t>8</w:t>
      </w:r>
      <w:r w:rsidRPr="00CA399D">
        <w:rPr>
          <w:rFonts w:ascii="Times New Roman" w:hAnsi="Times New Roman" w:cs="Times New Roman"/>
          <w:b/>
          <w:bCs/>
          <w:color w:val="202020"/>
          <w:sz w:val="24"/>
          <w:szCs w:val="24"/>
          <w:shd w:val="clear" w:color="auto" w:fill="FFFFFF"/>
        </w:rPr>
        <w:t>. Täitemenetluses töötutoetusele sissenõude pööramise välistamine</w:t>
      </w:r>
    </w:p>
    <w:p w14:paraId="15596C42" w14:textId="77777777" w:rsidR="009D3A31" w:rsidRPr="00CA399D" w:rsidRDefault="009D3A31" w:rsidP="00CF19AF">
      <w:pPr>
        <w:spacing w:after="0" w:line="240" w:lineRule="auto"/>
        <w:jc w:val="both"/>
        <w:rPr>
          <w:rFonts w:ascii="Times New Roman" w:hAnsi="Times New Roman" w:cs="Times New Roman"/>
          <w:b/>
          <w:bCs/>
          <w:color w:val="202020"/>
          <w:sz w:val="24"/>
          <w:szCs w:val="24"/>
          <w:shd w:val="clear" w:color="auto" w:fill="FFFFFF"/>
        </w:rPr>
      </w:pPr>
    </w:p>
    <w:p w14:paraId="3DCC8A16" w14:textId="3B76C883" w:rsidR="005D0C04" w:rsidRPr="00CA399D" w:rsidRDefault="00D7423E" w:rsidP="00CF19AF">
      <w:pPr>
        <w:spacing w:after="0" w:line="240" w:lineRule="auto"/>
        <w:jc w:val="both"/>
        <w:rPr>
          <w:rFonts w:ascii="Times New Roman" w:hAnsi="Times New Roman"/>
          <w:b/>
          <w:bCs/>
          <w:sz w:val="24"/>
        </w:rPr>
      </w:pPr>
      <w:bookmarkStart w:id="68" w:name="_Hlk158903731"/>
      <w:r w:rsidRPr="00CA399D">
        <w:rPr>
          <w:rFonts w:ascii="Times New Roman" w:hAnsi="Times New Roman" w:cs="Times New Roman"/>
          <w:color w:val="202020"/>
          <w:sz w:val="24"/>
          <w:szCs w:val="24"/>
          <w:shd w:val="clear" w:color="auto" w:fill="FFFFFF"/>
        </w:rPr>
        <w:t xml:space="preserve">Täitemenetluse seadustiku enne 2026. aasta 1. jaanuari kehtinud redaktsiooni § 131 lõike 1 punktis 5 sätestatut kohaldatakse tööturumeetmete seaduse enne 2026. aasta 1. jaanuari kehtinud redaktsiooni alusel makstud töötutoetuste </w:t>
      </w:r>
      <w:ins w:id="69" w:author="Aili Sandre" w:date="2024-07-04T15:24:00Z">
        <w:r w:rsidR="003C6D84">
          <w:rPr>
            <w:rFonts w:ascii="Times New Roman" w:hAnsi="Times New Roman" w:cs="Times New Roman"/>
            <w:color w:val="202020"/>
            <w:sz w:val="24"/>
            <w:szCs w:val="24"/>
            <w:shd w:val="clear" w:color="auto" w:fill="FFFFFF"/>
          </w:rPr>
          <w:t>korral</w:t>
        </w:r>
      </w:ins>
      <w:del w:id="70" w:author="Aili Sandre" w:date="2024-07-04T15:24:00Z">
        <w:r w:rsidRPr="00CA399D" w:rsidDel="003C6D84">
          <w:rPr>
            <w:rFonts w:ascii="Times New Roman" w:hAnsi="Times New Roman" w:cs="Times New Roman"/>
            <w:color w:val="202020"/>
            <w:sz w:val="24"/>
            <w:szCs w:val="24"/>
            <w:shd w:val="clear" w:color="auto" w:fill="FFFFFF"/>
          </w:rPr>
          <w:delText>osas</w:delText>
        </w:r>
      </w:del>
      <w:r w:rsidRPr="00CA399D">
        <w:rPr>
          <w:rFonts w:ascii="Times New Roman" w:hAnsi="Times New Roman" w:cs="Times New Roman"/>
          <w:color w:val="202020"/>
          <w:sz w:val="24"/>
          <w:szCs w:val="24"/>
          <w:shd w:val="clear" w:color="auto" w:fill="FFFFFF"/>
        </w:rPr>
        <w:t>.“.</w:t>
      </w:r>
      <w:bookmarkEnd w:id="68"/>
    </w:p>
    <w:p w14:paraId="615C6A60" w14:textId="77777777" w:rsidR="00870A05" w:rsidRPr="00CA399D" w:rsidRDefault="00870A05" w:rsidP="00CF19AF">
      <w:pPr>
        <w:spacing w:after="0" w:line="240" w:lineRule="auto"/>
        <w:jc w:val="both"/>
        <w:rPr>
          <w:rFonts w:ascii="Times New Roman" w:hAnsi="Times New Roman"/>
          <w:b/>
          <w:bCs/>
          <w:sz w:val="24"/>
        </w:rPr>
      </w:pPr>
    </w:p>
    <w:p w14:paraId="6DFF24D6" w14:textId="07D06918" w:rsidR="005D0C04" w:rsidRPr="00CA399D" w:rsidRDefault="005D0C04" w:rsidP="00CF19AF">
      <w:pPr>
        <w:spacing w:after="0" w:line="240" w:lineRule="auto"/>
        <w:jc w:val="both"/>
        <w:rPr>
          <w:rFonts w:ascii="Times New Roman" w:hAnsi="Times New Roman"/>
          <w:b/>
          <w:bCs/>
          <w:sz w:val="24"/>
        </w:rPr>
      </w:pPr>
      <w:r w:rsidRPr="00CA399D">
        <w:rPr>
          <w:rFonts w:ascii="Times New Roman" w:hAnsi="Times New Roman"/>
          <w:b/>
          <w:bCs/>
          <w:sz w:val="24"/>
        </w:rPr>
        <w:t xml:space="preserve">§ </w:t>
      </w:r>
      <w:r w:rsidR="00C11376" w:rsidRPr="00CA399D">
        <w:rPr>
          <w:rFonts w:ascii="Times New Roman" w:hAnsi="Times New Roman"/>
          <w:b/>
          <w:bCs/>
          <w:sz w:val="24"/>
        </w:rPr>
        <w:t>6</w:t>
      </w:r>
      <w:r w:rsidRPr="00CA399D">
        <w:rPr>
          <w:rFonts w:ascii="Times New Roman" w:hAnsi="Times New Roman"/>
          <w:b/>
          <w:bCs/>
          <w:sz w:val="24"/>
        </w:rPr>
        <w:t>. Täitemenetluse seadustiku muutmine</w:t>
      </w:r>
    </w:p>
    <w:p w14:paraId="70351768" w14:textId="77777777" w:rsidR="005D0C04" w:rsidRPr="00CA399D" w:rsidRDefault="005D0C04" w:rsidP="00CF19AF">
      <w:pPr>
        <w:spacing w:after="0" w:line="240" w:lineRule="auto"/>
        <w:jc w:val="both"/>
        <w:rPr>
          <w:rFonts w:ascii="Times New Roman" w:hAnsi="Times New Roman"/>
          <w:b/>
          <w:bCs/>
          <w:sz w:val="24"/>
        </w:rPr>
      </w:pPr>
    </w:p>
    <w:p w14:paraId="3FCFDFC0" w14:textId="00B3E903" w:rsidR="005D0C04" w:rsidRPr="00CA399D" w:rsidRDefault="00D17889" w:rsidP="00CF19AF">
      <w:pPr>
        <w:spacing w:after="0" w:line="240" w:lineRule="auto"/>
        <w:jc w:val="both"/>
        <w:rPr>
          <w:rFonts w:ascii="Times New Roman" w:hAnsi="Times New Roman" w:cs="Times New Roman"/>
          <w:color w:val="202020"/>
          <w:sz w:val="24"/>
          <w:szCs w:val="24"/>
          <w:shd w:val="clear" w:color="auto" w:fill="FFFFFF"/>
        </w:rPr>
      </w:pPr>
      <w:r w:rsidRPr="00CA399D">
        <w:rPr>
          <w:rFonts w:ascii="Times New Roman" w:hAnsi="Times New Roman"/>
          <w:sz w:val="24"/>
        </w:rPr>
        <w:t>Täitemenetluse seadustiku</w:t>
      </w:r>
      <w:r w:rsidR="005D0C04" w:rsidRPr="00CA399D">
        <w:rPr>
          <w:rFonts w:ascii="Times New Roman" w:hAnsi="Times New Roman"/>
          <w:sz w:val="24"/>
        </w:rPr>
        <w:t xml:space="preserve"> </w:t>
      </w:r>
      <w:r w:rsidR="00B369F6" w:rsidRPr="00CA399D">
        <w:rPr>
          <w:rFonts w:ascii="Times New Roman" w:hAnsi="Times New Roman"/>
          <w:sz w:val="24"/>
        </w:rPr>
        <w:t>§</w:t>
      </w:r>
      <w:r w:rsidR="005D0C04" w:rsidRPr="00CA399D">
        <w:rPr>
          <w:rFonts w:ascii="Times New Roman" w:hAnsi="Times New Roman"/>
          <w:sz w:val="24"/>
        </w:rPr>
        <w:t xml:space="preserve"> 131 lõike 1 punktist 5 jäetakse välja tekstiosa </w:t>
      </w:r>
      <w:r w:rsidR="005D0C04" w:rsidRPr="00CA399D">
        <w:rPr>
          <w:rFonts w:ascii="Times New Roman" w:hAnsi="Times New Roman" w:cs="Times New Roman"/>
          <w:sz w:val="24"/>
          <w:szCs w:val="24"/>
        </w:rPr>
        <w:t>„</w:t>
      </w:r>
      <w:r w:rsidR="005D0C04" w:rsidRPr="00CA399D">
        <w:rPr>
          <w:rFonts w:ascii="Times New Roman" w:hAnsi="Times New Roman" w:cs="Times New Roman"/>
          <w:color w:val="202020"/>
          <w:sz w:val="24"/>
          <w:szCs w:val="24"/>
          <w:shd w:val="clear" w:color="auto" w:fill="FFFFFF"/>
        </w:rPr>
        <w:t>töötutoetus,</w:t>
      </w:r>
      <w:r w:rsidR="007A7E42" w:rsidRPr="00CA399D">
        <w:rPr>
          <w:rFonts w:ascii="Times New Roman" w:hAnsi="Times New Roman" w:cs="Times New Roman"/>
          <w:color w:val="202020"/>
          <w:sz w:val="24"/>
          <w:szCs w:val="24"/>
          <w:shd w:val="clear" w:color="auto" w:fill="FFFFFF"/>
        </w:rPr>
        <w:t>“</w:t>
      </w:r>
      <w:r w:rsidR="005D0C04" w:rsidRPr="00CA399D">
        <w:rPr>
          <w:rFonts w:ascii="Times New Roman" w:hAnsi="Times New Roman" w:cs="Times New Roman"/>
          <w:color w:val="202020"/>
          <w:sz w:val="24"/>
          <w:szCs w:val="24"/>
          <w:shd w:val="clear" w:color="auto" w:fill="FFFFFF"/>
        </w:rPr>
        <w:t>.</w:t>
      </w:r>
    </w:p>
    <w:p w14:paraId="43359872" w14:textId="77777777" w:rsidR="005D0C04" w:rsidRPr="00CA399D" w:rsidRDefault="005D0C04" w:rsidP="00CF19AF">
      <w:pPr>
        <w:spacing w:after="0" w:line="240" w:lineRule="auto"/>
        <w:jc w:val="both"/>
        <w:rPr>
          <w:rFonts w:ascii="Times New Roman" w:hAnsi="Times New Roman" w:cs="Times New Roman"/>
          <w:color w:val="202020"/>
          <w:sz w:val="24"/>
          <w:szCs w:val="24"/>
          <w:shd w:val="clear" w:color="auto" w:fill="FFFFFF"/>
        </w:rPr>
      </w:pPr>
    </w:p>
    <w:p w14:paraId="224D31FC" w14:textId="0690DFD8" w:rsidR="00C11376" w:rsidRPr="00CA399D" w:rsidRDefault="00F05F9B" w:rsidP="00C11376">
      <w:pPr>
        <w:spacing w:after="0" w:line="240" w:lineRule="auto"/>
        <w:jc w:val="both"/>
        <w:rPr>
          <w:rFonts w:ascii="Times New Roman" w:hAnsi="Times New Roman" w:cs="Times New Roman"/>
          <w:b/>
          <w:bCs/>
          <w:sz w:val="24"/>
          <w:szCs w:val="24"/>
        </w:rPr>
      </w:pPr>
      <w:r w:rsidRPr="00CA399D">
        <w:rPr>
          <w:rFonts w:ascii="Times New Roman" w:hAnsi="Times New Roman" w:cs="Times New Roman"/>
          <w:b/>
          <w:bCs/>
          <w:sz w:val="24"/>
          <w:szCs w:val="24"/>
        </w:rPr>
        <w:t xml:space="preserve">§ </w:t>
      </w:r>
      <w:r w:rsidR="00C11376" w:rsidRPr="00CA399D">
        <w:rPr>
          <w:rFonts w:ascii="Times New Roman" w:hAnsi="Times New Roman" w:cs="Times New Roman"/>
          <w:b/>
          <w:bCs/>
          <w:sz w:val="24"/>
          <w:szCs w:val="24"/>
        </w:rPr>
        <w:t>7</w:t>
      </w:r>
      <w:r w:rsidRPr="00CA399D">
        <w:rPr>
          <w:rFonts w:ascii="Times New Roman" w:hAnsi="Times New Roman" w:cs="Times New Roman"/>
          <w:b/>
          <w:bCs/>
          <w:sz w:val="24"/>
          <w:szCs w:val="24"/>
        </w:rPr>
        <w:t xml:space="preserve">. </w:t>
      </w:r>
      <w:r w:rsidR="00C11376" w:rsidRPr="00CA399D">
        <w:rPr>
          <w:rFonts w:ascii="Times New Roman" w:hAnsi="Times New Roman" w:cs="Times New Roman"/>
          <w:b/>
          <w:bCs/>
          <w:sz w:val="24"/>
          <w:szCs w:val="24"/>
        </w:rPr>
        <w:t>Tööturumeetmete seaduse muutmine</w:t>
      </w:r>
    </w:p>
    <w:p w14:paraId="06834CCB" w14:textId="77777777" w:rsidR="00C11376" w:rsidRPr="00CA399D" w:rsidRDefault="00C11376" w:rsidP="00C11376">
      <w:pPr>
        <w:spacing w:after="0" w:line="240" w:lineRule="auto"/>
        <w:jc w:val="both"/>
        <w:rPr>
          <w:rFonts w:ascii="Times New Roman" w:hAnsi="Times New Roman" w:cs="Times New Roman"/>
          <w:b/>
          <w:bCs/>
          <w:sz w:val="24"/>
          <w:szCs w:val="24"/>
        </w:rPr>
      </w:pPr>
    </w:p>
    <w:p w14:paraId="7625BCB8"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Tööturumeetmete seaduses tehakse järgmised muudatused:</w:t>
      </w:r>
    </w:p>
    <w:p w14:paraId="20C5C8CB" w14:textId="77777777" w:rsidR="00C11376" w:rsidRPr="00CA399D" w:rsidRDefault="00C11376" w:rsidP="00C11376">
      <w:pPr>
        <w:spacing w:after="0" w:line="240" w:lineRule="auto"/>
        <w:jc w:val="both"/>
        <w:rPr>
          <w:rFonts w:ascii="Times New Roman" w:hAnsi="Times New Roman" w:cs="Times New Roman"/>
          <w:b/>
          <w:bCs/>
          <w:sz w:val="24"/>
          <w:szCs w:val="24"/>
        </w:rPr>
      </w:pPr>
    </w:p>
    <w:p w14:paraId="5EB4E797" w14:textId="77777777" w:rsidR="00C11376" w:rsidRPr="00CA399D" w:rsidRDefault="00C11376" w:rsidP="00C11376">
      <w:pPr>
        <w:spacing w:after="0" w:line="240" w:lineRule="auto"/>
        <w:jc w:val="both"/>
        <w:rPr>
          <w:rFonts w:ascii="Times New Roman" w:hAnsi="Times New Roman"/>
          <w:sz w:val="24"/>
        </w:rPr>
      </w:pPr>
      <w:r w:rsidRPr="00CA399D">
        <w:rPr>
          <w:rFonts w:ascii="Times New Roman" w:hAnsi="Times New Roman" w:cs="Times New Roman"/>
          <w:b/>
          <w:bCs/>
          <w:sz w:val="24"/>
          <w:szCs w:val="24"/>
        </w:rPr>
        <w:t>1)</w:t>
      </w:r>
      <w:r w:rsidRPr="00CA399D">
        <w:rPr>
          <w:rFonts w:ascii="Times New Roman" w:hAnsi="Times New Roman"/>
          <w:sz w:val="24"/>
        </w:rPr>
        <w:t xml:space="preserve"> paragrahvi 1 lõike 1 punkt 4 tunnistatakse kehtetuks;</w:t>
      </w:r>
    </w:p>
    <w:p w14:paraId="5D256F82" w14:textId="77777777" w:rsidR="00C11376" w:rsidRPr="00CA399D" w:rsidRDefault="00C11376" w:rsidP="00C11376">
      <w:pPr>
        <w:spacing w:after="0" w:line="240" w:lineRule="auto"/>
        <w:jc w:val="both"/>
        <w:rPr>
          <w:rFonts w:ascii="Times New Roman" w:hAnsi="Times New Roman" w:cs="Times New Roman"/>
          <w:b/>
          <w:bCs/>
          <w:sz w:val="24"/>
          <w:szCs w:val="24"/>
        </w:rPr>
      </w:pPr>
    </w:p>
    <w:p w14:paraId="0033BE66"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2)</w:t>
      </w:r>
      <w:r w:rsidRPr="00CA399D">
        <w:rPr>
          <w:rFonts w:ascii="Times New Roman" w:hAnsi="Times New Roman" w:cs="Times New Roman"/>
          <w:sz w:val="24"/>
          <w:szCs w:val="24"/>
        </w:rPr>
        <w:t xml:space="preserve"> paragrahvi</w:t>
      </w:r>
      <w:r w:rsidRPr="00CA399D">
        <w:rPr>
          <w:rFonts w:ascii="Times New Roman" w:hAnsi="Times New Roman" w:cs="Times New Roman"/>
          <w:b/>
          <w:bCs/>
          <w:sz w:val="24"/>
          <w:szCs w:val="24"/>
        </w:rPr>
        <w:t xml:space="preserve"> </w:t>
      </w:r>
      <w:r w:rsidRPr="00CA399D">
        <w:rPr>
          <w:rFonts w:ascii="Times New Roman" w:hAnsi="Times New Roman" w:cs="Times New Roman"/>
          <w:sz w:val="24"/>
          <w:szCs w:val="24"/>
        </w:rPr>
        <w:t>5 lõike 7 sissejuhatavast lauseosast jäetakse välja sõnad „ning töötutoetuse maksmiseks“;</w:t>
      </w:r>
    </w:p>
    <w:p w14:paraId="5C1BFF4F" w14:textId="77777777" w:rsidR="00C11376" w:rsidRPr="00CA399D" w:rsidRDefault="00C11376" w:rsidP="00C11376">
      <w:pPr>
        <w:spacing w:after="0" w:line="240" w:lineRule="auto"/>
        <w:jc w:val="both"/>
        <w:rPr>
          <w:rFonts w:ascii="Times New Roman" w:hAnsi="Times New Roman" w:cs="Times New Roman"/>
          <w:sz w:val="24"/>
          <w:szCs w:val="24"/>
        </w:rPr>
      </w:pPr>
    </w:p>
    <w:p w14:paraId="391E52A4" w14:textId="77777777" w:rsidR="00C11376" w:rsidRPr="00CA399D" w:rsidRDefault="00C11376" w:rsidP="00C11376">
      <w:pPr>
        <w:spacing w:after="0" w:line="240" w:lineRule="auto"/>
        <w:jc w:val="both"/>
        <w:rPr>
          <w:rFonts w:ascii="Times New Roman" w:hAnsi="Times New Roman"/>
          <w:sz w:val="24"/>
        </w:rPr>
      </w:pPr>
      <w:r w:rsidRPr="00CA399D">
        <w:rPr>
          <w:rFonts w:ascii="Times New Roman" w:hAnsi="Times New Roman" w:cs="Times New Roman"/>
          <w:b/>
          <w:bCs/>
          <w:sz w:val="24"/>
          <w:szCs w:val="24"/>
        </w:rPr>
        <w:t>3)</w:t>
      </w:r>
      <w:r w:rsidRPr="00CA399D">
        <w:rPr>
          <w:rFonts w:ascii="Times New Roman" w:hAnsi="Times New Roman"/>
          <w:b/>
          <w:bCs/>
          <w:sz w:val="24"/>
        </w:rPr>
        <w:t xml:space="preserve"> </w:t>
      </w:r>
      <w:r w:rsidRPr="00CA399D">
        <w:rPr>
          <w:rFonts w:ascii="Times New Roman" w:hAnsi="Times New Roman"/>
          <w:sz w:val="24"/>
        </w:rPr>
        <w:t>paragrahvi 5 lõike 7 punktist 11 jäetakse välja sõnad „ning töötutoetuse määramisel“;</w:t>
      </w:r>
    </w:p>
    <w:p w14:paraId="5B5536BE" w14:textId="77777777" w:rsidR="00C11376" w:rsidRPr="00CA399D" w:rsidRDefault="00C11376" w:rsidP="00C11376">
      <w:pPr>
        <w:spacing w:after="0" w:line="240" w:lineRule="auto"/>
        <w:jc w:val="both"/>
        <w:rPr>
          <w:rFonts w:ascii="Times New Roman" w:hAnsi="Times New Roman"/>
          <w:sz w:val="24"/>
        </w:rPr>
      </w:pPr>
    </w:p>
    <w:p w14:paraId="6F21F6B4" w14:textId="77777777" w:rsidR="00C11376" w:rsidRPr="00CA399D" w:rsidRDefault="00C11376" w:rsidP="00C11376">
      <w:pPr>
        <w:spacing w:after="0" w:line="240" w:lineRule="auto"/>
        <w:jc w:val="both"/>
        <w:rPr>
          <w:rFonts w:ascii="Times New Roman" w:hAnsi="Times New Roman"/>
          <w:sz w:val="24"/>
        </w:rPr>
      </w:pPr>
      <w:r w:rsidRPr="00CA399D">
        <w:rPr>
          <w:rFonts w:ascii="Times New Roman" w:hAnsi="Times New Roman" w:cs="Times New Roman"/>
          <w:b/>
          <w:bCs/>
          <w:sz w:val="24"/>
          <w:szCs w:val="24"/>
        </w:rPr>
        <w:t>4)</w:t>
      </w:r>
      <w:r w:rsidRPr="00CA399D">
        <w:rPr>
          <w:rFonts w:ascii="Times New Roman" w:hAnsi="Times New Roman"/>
          <w:sz w:val="24"/>
        </w:rPr>
        <w:t xml:space="preserve"> paragrahvi 8 lõike 4 punktides 6, 8 ja 9 asendatakse tekstiosa „8 lõikes 2“ tekstiosaga „6</w:t>
      </w:r>
      <w:r w:rsidRPr="00CA399D">
        <w:rPr>
          <w:rFonts w:ascii="Times New Roman" w:hAnsi="Times New Roman"/>
          <w:sz w:val="24"/>
          <w:vertAlign w:val="superscript"/>
        </w:rPr>
        <w:t>1</w:t>
      </w:r>
      <w:r w:rsidRPr="00CA399D">
        <w:rPr>
          <w:rFonts w:ascii="Times New Roman" w:hAnsi="Times New Roman"/>
          <w:sz w:val="24"/>
        </w:rPr>
        <w:t xml:space="preserve"> lõike 1 punktis 2 või § 8</w:t>
      </w:r>
      <w:r w:rsidRPr="00CA399D">
        <w:rPr>
          <w:rFonts w:ascii="Times New Roman" w:hAnsi="Times New Roman"/>
          <w:sz w:val="24"/>
          <w:vertAlign w:val="superscript"/>
        </w:rPr>
        <w:t>2</w:t>
      </w:r>
      <w:r w:rsidRPr="00CA399D">
        <w:rPr>
          <w:rFonts w:ascii="Times New Roman" w:hAnsi="Times New Roman"/>
          <w:sz w:val="24"/>
        </w:rPr>
        <w:t xml:space="preserve"> lõikes 1“;</w:t>
      </w:r>
    </w:p>
    <w:p w14:paraId="050255E0" w14:textId="77777777" w:rsidR="00C11376" w:rsidRPr="00CA399D" w:rsidRDefault="00C11376" w:rsidP="00C11376">
      <w:pPr>
        <w:spacing w:after="0" w:line="240" w:lineRule="auto"/>
        <w:jc w:val="both"/>
        <w:rPr>
          <w:rFonts w:ascii="Times New Roman" w:hAnsi="Times New Roman"/>
          <w:sz w:val="24"/>
        </w:rPr>
      </w:pPr>
    </w:p>
    <w:p w14:paraId="45A516DD" w14:textId="77777777" w:rsidR="00C11376" w:rsidRPr="00CA399D" w:rsidRDefault="00C11376" w:rsidP="00C11376">
      <w:pPr>
        <w:spacing w:after="0" w:line="240" w:lineRule="auto"/>
        <w:jc w:val="both"/>
        <w:rPr>
          <w:rFonts w:ascii="Times New Roman" w:hAnsi="Times New Roman" w:cs="Times New Roman"/>
          <w:b/>
          <w:bCs/>
          <w:sz w:val="24"/>
          <w:szCs w:val="24"/>
        </w:rPr>
      </w:pPr>
      <w:r w:rsidRPr="00CA399D">
        <w:rPr>
          <w:rFonts w:ascii="Times New Roman" w:hAnsi="Times New Roman" w:cs="Times New Roman"/>
          <w:b/>
          <w:bCs/>
          <w:sz w:val="24"/>
          <w:szCs w:val="24"/>
        </w:rPr>
        <w:t xml:space="preserve">5) </w:t>
      </w:r>
      <w:r w:rsidRPr="00CA399D">
        <w:rPr>
          <w:rFonts w:ascii="Times New Roman" w:hAnsi="Times New Roman" w:cs="Times New Roman"/>
          <w:sz w:val="24"/>
          <w:szCs w:val="24"/>
        </w:rPr>
        <w:t>paragrahvi 8 lõike 4 punktis 10 asendatakse tekstiosa „on viimase 12 kuu jooksul olnud vähemalt 180 päeva hõivatud käesoleva seaduse § 18 lõike 3 punktides 1–4 nimetatud tegevusega“ tekstiosaga „vastab töötuskindlustuse seaduse § 6 lõike 1 punktis 2 ja lõikes 2 või § 6</w:t>
      </w:r>
      <w:r w:rsidRPr="00CA399D">
        <w:rPr>
          <w:rFonts w:ascii="Times New Roman" w:hAnsi="Times New Roman" w:cs="Times New Roman"/>
          <w:sz w:val="24"/>
          <w:szCs w:val="24"/>
          <w:vertAlign w:val="superscript"/>
        </w:rPr>
        <w:t>1</w:t>
      </w:r>
      <w:r w:rsidRPr="00CA399D">
        <w:rPr>
          <w:rFonts w:ascii="Times New Roman" w:hAnsi="Times New Roman" w:cs="Times New Roman"/>
          <w:sz w:val="24"/>
          <w:szCs w:val="24"/>
        </w:rPr>
        <w:t xml:space="preserve"> lõike 1 punktis 2 või § 8</w:t>
      </w:r>
      <w:r w:rsidRPr="00CA399D">
        <w:rPr>
          <w:rFonts w:ascii="Times New Roman" w:hAnsi="Times New Roman" w:cs="Times New Roman"/>
          <w:sz w:val="24"/>
          <w:szCs w:val="24"/>
          <w:vertAlign w:val="superscript"/>
        </w:rPr>
        <w:t>2</w:t>
      </w:r>
      <w:r w:rsidRPr="00CA399D">
        <w:rPr>
          <w:rFonts w:ascii="Times New Roman" w:hAnsi="Times New Roman" w:cs="Times New Roman"/>
          <w:sz w:val="24"/>
          <w:szCs w:val="24"/>
        </w:rPr>
        <w:t xml:space="preserve"> lõikes 1 sätestatud töötuskindlustushüvitise saamise tingimustele“;</w:t>
      </w:r>
    </w:p>
    <w:p w14:paraId="696B07BB" w14:textId="77777777" w:rsidR="00C11376" w:rsidRPr="00CA399D" w:rsidRDefault="00C11376" w:rsidP="00C11376">
      <w:pPr>
        <w:spacing w:after="0" w:line="240" w:lineRule="auto"/>
        <w:jc w:val="both"/>
        <w:rPr>
          <w:rFonts w:ascii="Times New Roman" w:hAnsi="Times New Roman" w:cs="Times New Roman"/>
          <w:b/>
          <w:bCs/>
          <w:sz w:val="24"/>
          <w:szCs w:val="24"/>
        </w:rPr>
      </w:pPr>
    </w:p>
    <w:p w14:paraId="4A147CE8"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6)</w:t>
      </w:r>
      <w:r w:rsidRPr="00CA399D">
        <w:rPr>
          <w:rFonts w:ascii="Times New Roman" w:hAnsi="Times New Roman" w:cs="Times New Roman"/>
          <w:sz w:val="24"/>
          <w:szCs w:val="24"/>
        </w:rPr>
        <w:t xml:space="preserve"> paragrahvi 8 lõike 4 punkt 11 muudetakse ja sõnastatakse järgmiselt:</w:t>
      </w:r>
    </w:p>
    <w:p w14:paraId="0F08A04F"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„11) on </w:t>
      </w:r>
      <w:r w:rsidRPr="00CA399D">
        <w:rPr>
          <w:rFonts w:ascii="Times New Roman" w:hAnsi="Times New Roman"/>
          <w:sz w:val="24"/>
        </w:rPr>
        <w:t>ajateenistuses, korralises asendusteenistuses või erakorralises reservasendusteenistuses</w:t>
      </w:r>
      <w:r w:rsidRPr="00CA399D">
        <w:rPr>
          <w:rFonts w:ascii="Times New Roman" w:hAnsi="Times New Roman" w:cs="Times New Roman"/>
          <w:sz w:val="24"/>
          <w:szCs w:val="24"/>
        </w:rPr>
        <w:t>;</w:t>
      </w:r>
      <w:r w:rsidRPr="00CA399D">
        <w:rPr>
          <w:rFonts w:ascii="Times New Roman" w:hAnsi="Times New Roman" w:cs="Times New Roman"/>
          <w:sz w:val="24"/>
        </w:rPr>
        <w:t>“</w:t>
      </w:r>
      <w:r w:rsidRPr="00CA399D">
        <w:rPr>
          <w:rFonts w:ascii="Times New Roman" w:hAnsi="Times New Roman" w:cs="Times New Roman"/>
          <w:sz w:val="24"/>
          <w:szCs w:val="24"/>
        </w:rPr>
        <w:t>;</w:t>
      </w:r>
    </w:p>
    <w:p w14:paraId="58FAA9E0" w14:textId="77777777" w:rsidR="00C11376" w:rsidRPr="00CA399D" w:rsidRDefault="00C11376" w:rsidP="00C11376">
      <w:pPr>
        <w:spacing w:after="0" w:line="240" w:lineRule="auto"/>
        <w:jc w:val="both"/>
        <w:rPr>
          <w:rFonts w:ascii="Times New Roman" w:hAnsi="Times New Roman" w:cs="Times New Roman"/>
          <w:sz w:val="24"/>
          <w:szCs w:val="24"/>
        </w:rPr>
      </w:pPr>
    </w:p>
    <w:p w14:paraId="2353D28A"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7)</w:t>
      </w:r>
      <w:r w:rsidRPr="00CA399D">
        <w:rPr>
          <w:rFonts w:ascii="Times New Roman" w:hAnsi="Times New Roman" w:cs="Times New Roman"/>
          <w:sz w:val="24"/>
          <w:szCs w:val="24"/>
        </w:rPr>
        <w:t xml:space="preserve"> paragrahvi 9 lõike 7 esimeses lauses asendatakse tekstiosa „seaduse § 18 lõikes 3 nimetatud töö või tööga võrdsustatud“ tekstiosaga „paragrahvi lõikes 8 nimetatud</w:t>
      </w:r>
      <w:r w:rsidRPr="00CA399D">
        <w:rPr>
          <w:rFonts w:ascii="Times New Roman" w:hAnsi="Times New Roman" w:cs="Times New Roman"/>
          <w:sz w:val="24"/>
        </w:rPr>
        <w:t>“</w:t>
      </w:r>
      <w:r w:rsidRPr="00CA399D">
        <w:rPr>
          <w:rFonts w:ascii="Times New Roman" w:hAnsi="Times New Roman" w:cs="Times New Roman"/>
          <w:sz w:val="24"/>
          <w:szCs w:val="24"/>
        </w:rPr>
        <w:t>;</w:t>
      </w:r>
    </w:p>
    <w:p w14:paraId="61C0BBA4" w14:textId="77777777" w:rsidR="00C11376" w:rsidRPr="00CA399D" w:rsidRDefault="00C11376" w:rsidP="00C11376">
      <w:pPr>
        <w:spacing w:after="0" w:line="240" w:lineRule="auto"/>
        <w:jc w:val="both"/>
        <w:rPr>
          <w:rFonts w:ascii="Times New Roman" w:hAnsi="Times New Roman" w:cs="Times New Roman"/>
          <w:sz w:val="24"/>
          <w:szCs w:val="24"/>
        </w:rPr>
      </w:pPr>
    </w:p>
    <w:p w14:paraId="39EB75AB"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8)</w:t>
      </w:r>
      <w:r w:rsidRPr="00CA399D">
        <w:rPr>
          <w:rFonts w:ascii="Times New Roman" w:hAnsi="Times New Roman" w:cs="Times New Roman"/>
          <w:sz w:val="24"/>
          <w:szCs w:val="24"/>
        </w:rPr>
        <w:t xml:space="preserve"> paragrahvi 9 täiendatakse lõikega 8 järgmises sõnastuses:</w:t>
      </w:r>
    </w:p>
    <w:p w14:paraId="190DFAF6"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„(8) Käesoleva paragrahvi lõikes 7 nimetatud tegevuseks loetakse:</w:t>
      </w:r>
    </w:p>
    <w:p w14:paraId="4861810A" w14:textId="33C56E19"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1) töötamine töölepingu alusel või avalikus teenistuses</w:t>
      </w:r>
      <w:del w:id="71" w:author="Aili Sandre" w:date="2024-07-04T15:27:00Z">
        <w:r w:rsidRPr="00CA399D" w:rsidDel="003C6D84">
          <w:rPr>
            <w:rFonts w:ascii="Times New Roman" w:hAnsi="Times New Roman" w:cs="Times New Roman"/>
            <w:sz w:val="24"/>
            <w:szCs w:val="24"/>
          </w:rPr>
          <w:delText xml:space="preserve"> </w:delText>
        </w:r>
      </w:del>
      <w:r w:rsidRPr="00CA399D">
        <w:rPr>
          <w:rFonts w:ascii="Times New Roman" w:hAnsi="Times New Roman" w:cs="Times New Roman"/>
          <w:sz w:val="24"/>
          <w:szCs w:val="24"/>
        </w:rPr>
        <w:t>;</w:t>
      </w:r>
    </w:p>
    <w:p w14:paraId="5FA03605"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2) ametis olemine Riigikogu liikmena, Euroopa Parlamendi liikmena, Vabariigi Presidendina, Vabariigi Valitsuse liikmena, kohtunikuna, õiguskantslerina, riigikontrolörina, riikliku lepitajana, kohaliku omavalitsuse üksuse volikogu palgalise esimehena või palgalise aseesimehena, valla- või linnavalitsuse palgalise liikmena, sealhulgas vallavanemana või linnapeana, osavalla- või linnaosavanemana;</w:t>
      </w:r>
    </w:p>
    <w:p w14:paraId="20455268"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3) avalik-õigusliku ameti pidamine sõltumatu isikuna;</w:t>
      </w:r>
    </w:p>
    <w:p w14:paraId="1E772B89"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lastRenderedPageBreak/>
        <w:t>4) Eestis teenuse osutamine töövõtu-, käsundus- või muu teenuse osutamiseks sõlmitud võlaõigusliku lepingu alusel ja teenuse osutamine või kauba müümine ettevõtlustulu lihtsustatud maksustamise seaduse tähenduses;</w:t>
      </w:r>
    </w:p>
    <w:p w14:paraId="5CCDF2BF" w14:textId="70464F6E"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5) tegutsemine füüsilisest isikust ettevõtjana Eestis või osalemine abikaasa või registreeritud elukaaslasena füüsilisest isikust ettevõtja ettevõtte tegevuses, </w:t>
      </w:r>
      <w:r w:rsidRPr="00A659F7">
        <w:rPr>
          <w:rFonts w:ascii="Times New Roman" w:hAnsi="Times New Roman" w:cs="Times New Roman"/>
          <w:sz w:val="24"/>
          <w:szCs w:val="24"/>
          <w:highlight w:val="yellow"/>
          <w:rPrChange w:id="72" w:author="Aili Sandre" w:date="2024-07-04T15:29:00Z">
            <w:rPr>
              <w:rFonts w:ascii="Times New Roman" w:hAnsi="Times New Roman" w:cs="Times New Roman"/>
              <w:sz w:val="24"/>
              <w:szCs w:val="24"/>
            </w:rPr>
          </w:rPrChange>
        </w:rPr>
        <w:t xml:space="preserve">kui abikaasa või registreeritud elukaaslane oli kantud </w:t>
      </w:r>
      <w:ins w:id="73" w:author="Aili Sandre" w:date="2024-07-07T09:02:00Z">
        <w:r w:rsidR="00E964D6">
          <w:rPr>
            <w:rFonts w:ascii="Times New Roman" w:hAnsi="Times New Roman" w:cs="Times New Roman"/>
            <w:sz w:val="24"/>
            <w:szCs w:val="24"/>
            <w:highlight w:val="yellow"/>
          </w:rPr>
          <w:t>(</w:t>
        </w:r>
      </w:ins>
      <w:r w:rsidRPr="00A659F7">
        <w:rPr>
          <w:rFonts w:ascii="Times New Roman" w:hAnsi="Times New Roman" w:cs="Times New Roman"/>
          <w:sz w:val="24"/>
          <w:szCs w:val="24"/>
          <w:highlight w:val="yellow"/>
          <w:rPrChange w:id="74" w:author="Aili Sandre" w:date="2024-07-04T15:29:00Z">
            <w:rPr>
              <w:rFonts w:ascii="Times New Roman" w:hAnsi="Times New Roman" w:cs="Times New Roman"/>
              <w:sz w:val="24"/>
              <w:szCs w:val="24"/>
            </w:rPr>
          </w:rPrChange>
        </w:rPr>
        <w:t xml:space="preserve">füüsilisest isikust ettevõtja ettevõtte tegevuses osaleva abikaasa või registreeritud </w:t>
      </w:r>
      <w:commentRangeStart w:id="75"/>
      <w:r w:rsidRPr="00A659F7">
        <w:rPr>
          <w:rFonts w:ascii="Times New Roman" w:hAnsi="Times New Roman" w:cs="Times New Roman"/>
          <w:sz w:val="24"/>
          <w:szCs w:val="24"/>
          <w:highlight w:val="yellow"/>
          <w:rPrChange w:id="76" w:author="Aili Sandre" w:date="2024-07-04T15:29:00Z">
            <w:rPr>
              <w:rFonts w:ascii="Times New Roman" w:hAnsi="Times New Roman" w:cs="Times New Roman"/>
              <w:sz w:val="24"/>
              <w:szCs w:val="24"/>
            </w:rPr>
          </w:rPrChange>
        </w:rPr>
        <w:t>elukaaslasena</w:t>
      </w:r>
      <w:commentRangeEnd w:id="75"/>
      <w:r w:rsidR="00E964D6">
        <w:rPr>
          <w:rStyle w:val="Kommentaariviide"/>
        </w:rPr>
        <w:commentReference w:id="75"/>
      </w:r>
      <w:ins w:id="77" w:author="Aili Sandre" w:date="2024-07-07T09:02:00Z">
        <w:r w:rsidR="00E964D6">
          <w:rPr>
            <w:rFonts w:ascii="Times New Roman" w:hAnsi="Times New Roman" w:cs="Times New Roman"/>
            <w:sz w:val="24"/>
            <w:szCs w:val="24"/>
            <w:highlight w:val="yellow"/>
          </w:rPr>
          <w:t>)</w:t>
        </w:r>
      </w:ins>
      <w:r w:rsidRPr="00A659F7">
        <w:rPr>
          <w:rFonts w:ascii="Times New Roman" w:hAnsi="Times New Roman" w:cs="Times New Roman"/>
          <w:sz w:val="24"/>
          <w:szCs w:val="24"/>
          <w:highlight w:val="yellow"/>
          <w:rPrChange w:id="78" w:author="Aili Sandre" w:date="2024-07-04T15:29:00Z">
            <w:rPr>
              <w:rFonts w:ascii="Times New Roman" w:hAnsi="Times New Roman" w:cs="Times New Roman"/>
              <w:sz w:val="24"/>
              <w:szCs w:val="24"/>
            </w:rPr>
          </w:rPrChange>
        </w:rPr>
        <w:t xml:space="preserve"> maksukohustuslaste registrisse,</w:t>
      </w:r>
      <w:r w:rsidRPr="00CA399D">
        <w:rPr>
          <w:rFonts w:ascii="Times New Roman" w:hAnsi="Times New Roman" w:cs="Times New Roman"/>
          <w:sz w:val="24"/>
          <w:szCs w:val="24"/>
        </w:rPr>
        <w:t xml:space="preserve"> arvestamata seejuures ajavahemikku, millal ettevõtte tegevus oli peatatud või hooajaline tegevus lõppenud;</w:t>
      </w:r>
    </w:p>
    <w:p w14:paraId="63E66A44" w14:textId="6E2AE212"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6) õppimine õppeasutuse statsionaarses õppes või täiskoormusega õppes, </w:t>
      </w:r>
      <w:del w:id="79" w:author="Aili Sandre" w:date="2024-07-04T15:30:00Z">
        <w:r w:rsidRPr="00CA399D" w:rsidDel="00A659F7">
          <w:rPr>
            <w:rFonts w:ascii="Times New Roman" w:hAnsi="Times New Roman" w:cs="Times New Roman"/>
            <w:sz w:val="24"/>
            <w:szCs w:val="24"/>
          </w:rPr>
          <w:delText xml:space="preserve">juhul </w:delText>
        </w:r>
      </w:del>
      <w:r w:rsidRPr="00CA399D">
        <w:rPr>
          <w:rFonts w:ascii="Times New Roman" w:hAnsi="Times New Roman" w:cs="Times New Roman"/>
          <w:sz w:val="24"/>
          <w:szCs w:val="24"/>
        </w:rPr>
        <w:t xml:space="preserve">kui isik on oma õpingud </w:t>
      </w:r>
      <w:commentRangeStart w:id="80"/>
      <w:r w:rsidRPr="00CA399D">
        <w:rPr>
          <w:rFonts w:ascii="Times New Roman" w:hAnsi="Times New Roman" w:cs="Times New Roman"/>
          <w:sz w:val="24"/>
          <w:szCs w:val="24"/>
        </w:rPr>
        <w:t>lõpetanud</w:t>
      </w:r>
      <w:commentRangeEnd w:id="80"/>
      <w:r w:rsidR="00A659F7">
        <w:rPr>
          <w:rStyle w:val="Kommentaariviide"/>
        </w:rPr>
        <w:commentReference w:id="80"/>
      </w:r>
      <w:r w:rsidRPr="00CA399D">
        <w:rPr>
          <w:rFonts w:ascii="Times New Roman" w:hAnsi="Times New Roman" w:cs="Times New Roman"/>
          <w:sz w:val="24"/>
          <w:szCs w:val="24"/>
        </w:rPr>
        <w:t>;</w:t>
      </w:r>
    </w:p>
    <w:p w14:paraId="1987AD97"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7) </w:t>
      </w:r>
      <w:r w:rsidRPr="00CA399D">
        <w:rPr>
          <w:rFonts w:ascii="Times New Roman" w:hAnsi="Times New Roman"/>
          <w:sz w:val="24"/>
        </w:rPr>
        <w:t>viibimine ajateenistuses, korralises asendusteenistuses või erakorralises reservasendusteenistuses</w:t>
      </w:r>
      <w:r w:rsidRPr="00CA399D">
        <w:rPr>
          <w:rFonts w:ascii="Times New Roman" w:hAnsi="Times New Roman" w:cs="Times New Roman"/>
          <w:sz w:val="24"/>
          <w:szCs w:val="24"/>
        </w:rPr>
        <w:t>;</w:t>
      </w:r>
    </w:p>
    <w:p w14:paraId="051B2924" w14:textId="0588D354"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8) </w:t>
      </w:r>
      <w:r w:rsidRPr="00CA399D">
        <w:rPr>
          <w:rStyle w:val="cf01"/>
          <w:rFonts w:ascii="Times New Roman" w:hAnsi="Times New Roman" w:cs="Times New Roman"/>
          <w:sz w:val="24"/>
          <w:szCs w:val="24"/>
        </w:rPr>
        <w:t>Eesti Vabariigi välisesinduses töötava teenistujaga või pikaajalisse välislähetusse saadetud ametnikuga abikaasa või registreeritud elukaaslasena kaasasolek, kui talle makstakse välisteenistuse seaduse §-s 67 nimetatud abikaasa</w:t>
      </w:r>
      <w:del w:id="81" w:author="Aili Sandre" w:date="2024-07-04T15:31:00Z">
        <w:r w:rsidRPr="00CA399D" w:rsidDel="00A659F7">
          <w:rPr>
            <w:rStyle w:val="cf01"/>
            <w:rFonts w:ascii="Times New Roman" w:hAnsi="Times New Roman" w:cs="Times New Roman"/>
            <w:sz w:val="24"/>
            <w:szCs w:val="24"/>
          </w:rPr>
          <w:delText>-</w:delText>
        </w:r>
      </w:del>
      <w:r w:rsidRPr="00CA399D">
        <w:rPr>
          <w:rStyle w:val="cf01"/>
          <w:rFonts w:ascii="Times New Roman" w:hAnsi="Times New Roman" w:cs="Times New Roman"/>
          <w:sz w:val="24"/>
          <w:szCs w:val="24"/>
        </w:rPr>
        <w:t xml:space="preserve"> ja registreeritud elukaaslase tasu.“</w:t>
      </w:r>
      <w:r w:rsidRPr="00CA399D">
        <w:rPr>
          <w:rFonts w:ascii="Times New Roman" w:hAnsi="Times New Roman" w:cs="Times New Roman"/>
          <w:sz w:val="24"/>
          <w:szCs w:val="24"/>
        </w:rPr>
        <w:t>;</w:t>
      </w:r>
    </w:p>
    <w:p w14:paraId="7E05EECA" w14:textId="77777777" w:rsidR="00C11376" w:rsidRPr="00CA399D" w:rsidRDefault="00C11376" w:rsidP="00C11376">
      <w:pPr>
        <w:spacing w:after="0" w:line="240" w:lineRule="auto"/>
        <w:jc w:val="both"/>
        <w:rPr>
          <w:rFonts w:ascii="Times New Roman" w:hAnsi="Times New Roman" w:cs="Times New Roman"/>
          <w:sz w:val="24"/>
          <w:szCs w:val="24"/>
        </w:rPr>
      </w:pPr>
    </w:p>
    <w:p w14:paraId="44A6BBBC"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9)</w:t>
      </w:r>
      <w:r w:rsidRPr="00CA399D">
        <w:rPr>
          <w:rFonts w:ascii="Times New Roman" w:hAnsi="Times New Roman" w:cs="Times New Roman"/>
          <w:sz w:val="24"/>
          <w:szCs w:val="24"/>
        </w:rPr>
        <w:t xml:space="preserve"> paragrahvi 10 lõige 2 tunnistatakse kehtetuks;</w:t>
      </w:r>
    </w:p>
    <w:p w14:paraId="4B7CFAFB" w14:textId="77777777" w:rsidR="00C11376" w:rsidRPr="00CA399D" w:rsidRDefault="00C11376" w:rsidP="00C11376">
      <w:pPr>
        <w:spacing w:after="0" w:line="240" w:lineRule="auto"/>
        <w:jc w:val="both"/>
        <w:rPr>
          <w:rFonts w:ascii="Times New Roman" w:hAnsi="Times New Roman" w:cs="Times New Roman"/>
          <w:sz w:val="24"/>
          <w:szCs w:val="24"/>
        </w:rPr>
      </w:pPr>
    </w:p>
    <w:p w14:paraId="14B5474D"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10)</w:t>
      </w:r>
      <w:r w:rsidRPr="00CA399D">
        <w:rPr>
          <w:rFonts w:ascii="Times New Roman" w:hAnsi="Times New Roman" w:cs="Times New Roman"/>
          <w:sz w:val="24"/>
          <w:szCs w:val="24"/>
        </w:rPr>
        <w:t xml:space="preserve"> seaduse 5. peatüki pealkirjast jäetakse välja sõnad „ja töötutoetuse“;</w:t>
      </w:r>
    </w:p>
    <w:p w14:paraId="097D1FD4" w14:textId="77777777" w:rsidR="00C11376" w:rsidRPr="00CA399D" w:rsidRDefault="00C11376" w:rsidP="00C11376">
      <w:pPr>
        <w:spacing w:after="0" w:line="240" w:lineRule="auto"/>
        <w:jc w:val="both"/>
        <w:rPr>
          <w:rFonts w:ascii="Times New Roman" w:hAnsi="Times New Roman" w:cs="Times New Roman"/>
          <w:sz w:val="24"/>
          <w:szCs w:val="24"/>
        </w:rPr>
      </w:pPr>
    </w:p>
    <w:p w14:paraId="203ACD1A"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11)</w:t>
      </w:r>
      <w:r w:rsidRPr="00CA399D">
        <w:rPr>
          <w:rFonts w:ascii="Times New Roman" w:hAnsi="Times New Roman" w:cs="Times New Roman"/>
          <w:sz w:val="24"/>
          <w:szCs w:val="24"/>
        </w:rPr>
        <w:t xml:space="preserve"> paragrahv 17 ja seaduse 6. peatükk tunnistatakse kehtetuks;</w:t>
      </w:r>
    </w:p>
    <w:p w14:paraId="0ADB240F" w14:textId="77777777" w:rsidR="00C11376" w:rsidRPr="00CA399D" w:rsidRDefault="00C11376" w:rsidP="00C11376">
      <w:pPr>
        <w:spacing w:after="0" w:line="240" w:lineRule="auto"/>
        <w:jc w:val="both"/>
        <w:rPr>
          <w:rFonts w:ascii="Times New Roman" w:hAnsi="Times New Roman" w:cs="Times New Roman"/>
          <w:sz w:val="24"/>
          <w:szCs w:val="24"/>
        </w:rPr>
      </w:pPr>
    </w:p>
    <w:p w14:paraId="1402FD1D" w14:textId="6364E050"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12)</w:t>
      </w:r>
      <w:r w:rsidRPr="00CA399D">
        <w:rPr>
          <w:rFonts w:ascii="Times New Roman" w:hAnsi="Times New Roman" w:cs="Times New Roman"/>
          <w:sz w:val="24"/>
          <w:szCs w:val="24"/>
        </w:rPr>
        <w:t xml:space="preserve"> paragrahv 28 </w:t>
      </w:r>
      <w:r w:rsidR="00CF093F" w:rsidRPr="00CA399D">
        <w:rPr>
          <w:rFonts w:ascii="Times New Roman" w:hAnsi="Times New Roman" w:cs="Times New Roman"/>
          <w:sz w:val="24"/>
          <w:szCs w:val="24"/>
        </w:rPr>
        <w:t>muudetakse ja sõnastatakse järg</w:t>
      </w:r>
      <w:ins w:id="82" w:author="Aili Sandre" w:date="2024-07-04T15:32:00Z">
        <w:r w:rsidR="00A659F7">
          <w:rPr>
            <w:rFonts w:ascii="Times New Roman" w:hAnsi="Times New Roman" w:cs="Times New Roman"/>
            <w:sz w:val="24"/>
            <w:szCs w:val="24"/>
          </w:rPr>
          <w:t>miselt</w:t>
        </w:r>
      </w:ins>
      <w:del w:id="83" w:author="Aili Sandre" w:date="2024-07-04T15:32:00Z">
        <w:r w:rsidR="00CF093F" w:rsidRPr="00CA399D" w:rsidDel="00A659F7">
          <w:rPr>
            <w:rFonts w:ascii="Times New Roman" w:hAnsi="Times New Roman" w:cs="Times New Roman"/>
            <w:sz w:val="24"/>
            <w:szCs w:val="24"/>
          </w:rPr>
          <w:delText>nevalt</w:delText>
        </w:r>
      </w:del>
      <w:r w:rsidR="00CF093F" w:rsidRPr="00CA399D">
        <w:rPr>
          <w:rFonts w:ascii="Times New Roman" w:hAnsi="Times New Roman" w:cs="Times New Roman"/>
          <w:sz w:val="24"/>
          <w:szCs w:val="24"/>
        </w:rPr>
        <w:t>:</w:t>
      </w:r>
      <w:del w:id="84" w:author="Aili Sandre" w:date="2024-07-04T15:32:00Z">
        <w:r w:rsidRPr="00CA399D" w:rsidDel="00A659F7">
          <w:rPr>
            <w:rFonts w:ascii="Times New Roman" w:hAnsi="Times New Roman" w:cs="Times New Roman"/>
            <w:sz w:val="24"/>
            <w:szCs w:val="24"/>
          </w:rPr>
          <w:delText xml:space="preserve"> </w:delText>
        </w:r>
      </w:del>
    </w:p>
    <w:p w14:paraId="08EBFB97" w14:textId="5CA96DEA" w:rsidR="00CF093F" w:rsidRPr="00CA399D" w:rsidRDefault="00CF093F"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„Isik, kes leiab, et töötuna arvelevõtmisel, tegevuskava koostamisel või tööturumeetmete pakkumisel on rikutud tema õigusi või piiratud tema vabadusi, võib esitada vaide töötukassale.“;</w:t>
      </w:r>
    </w:p>
    <w:p w14:paraId="51B4F4B6" w14:textId="77777777" w:rsidR="00C11376" w:rsidRPr="00CA399D" w:rsidRDefault="00C11376" w:rsidP="00C11376">
      <w:pPr>
        <w:spacing w:after="0" w:line="240" w:lineRule="auto"/>
        <w:jc w:val="both"/>
        <w:rPr>
          <w:rFonts w:ascii="Times New Roman" w:hAnsi="Times New Roman" w:cs="Times New Roman"/>
          <w:sz w:val="24"/>
          <w:szCs w:val="24"/>
        </w:rPr>
      </w:pPr>
    </w:p>
    <w:p w14:paraId="261CC648"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13)</w:t>
      </w:r>
      <w:r w:rsidRPr="00CA399D">
        <w:rPr>
          <w:rFonts w:ascii="Times New Roman" w:hAnsi="Times New Roman" w:cs="Times New Roman"/>
          <w:sz w:val="24"/>
          <w:szCs w:val="24"/>
        </w:rPr>
        <w:t xml:space="preserve"> paragrahvi 29 lõikest 1 jäetakse välja sõnad „ning töötutoetusele“;</w:t>
      </w:r>
    </w:p>
    <w:p w14:paraId="38EF7BAB" w14:textId="77777777" w:rsidR="00C11376" w:rsidRPr="00CA399D" w:rsidRDefault="00C11376" w:rsidP="00C11376">
      <w:pPr>
        <w:spacing w:after="0" w:line="240" w:lineRule="auto"/>
        <w:jc w:val="both"/>
        <w:rPr>
          <w:rFonts w:ascii="Times New Roman" w:hAnsi="Times New Roman" w:cs="Times New Roman"/>
          <w:sz w:val="24"/>
          <w:szCs w:val="24"/>
        </w:rPr>
      </w:pPr>
    </w:p>
    <w:p w14:paraId="56681BD9" w14:textId="77777777" w:rsidR="00C11376" w:rsidRPr="00CA399D" w:rsidRDefault="00C11376" w:rsidP="00C11376">
      <w:pPr>
        <w:spacing w:after="0" w:line="240" w:lineRule="auto"/>
        <w:jc w:val="both"/>
        <w:rPr>
          <w:rFonts w:ascii="Times New Roman" w:hAnsi="Times New Roman" w:cs="Times New Roman"/>
          <w:sz w:val="24"/>
          <w:szCs w:val="24"/>
        </w:rPr>
      </w:pPr>
      <w:r w:rsidRPr="00CA399D">
        <w:rPr>
          <w:rFonts w:ascii="Times New Roman" w:hAnsi="Times New Roman" w:cs="Times New Roman"/>
          <w:b/>
          <w:bCs/>
          <w:sz w:val="24"/>
          <w:szCs w:val="24"/>
        </w:rPr>
        <w:t>14)</w:t>
      </w:r>
      <w:r w:rsidRPr="00CA399D">
        <w:rPr>
          <w:rFonts w:ascii="Times New Roman" w:hAnsi="Times New Roman" w:cs="Times New Roman"/>
          <w:sz w:val="24"/>
          <w:szCs w:val="24"/>
        </w:rPr>
        <w:t xml:space="preserve"> paragrahvi 29 lõige 3 tunnistatakse kehtetuks;</w:t>
      </w:r>
    </w:p>
    <w:p w14:paraId="73012DAB" w14:textId="77777777" w:rsidR="00C11376" w:rsidRPr="00CA399D" w:rsidRDefault="00C11376" w:rsidP="00C11376">
      <w:pPr>
        <w:spacing w:after="0" w:line="240" w:lineRule="auto"/>
        <w:jc w:val="both"/>
        <w:rPr>
          <w:rFonts w:ascii="Times New Roman" w:hAnsi="Times New Roman" w:cs="Times New Roman"/>
          <w:sz w:val="24"/>
          <w:szCs w:val="24"/>
        </w:rPr>
      </w:pPr>
    </w:p>
    <w:p w14:paraId="0F41F129" w14:textId="77777777" w:rsidR="00C11376" w:rsidRPr="00CA399D" w:rsidRDefault="00C11376" w:rsidP="00C11376">
      <w:pPr>
        <w:spacing w:after="0" w:line="240" w:lineRule="auto"/>
        <w:jc w:val="both"/>
        <w:rPr>
          <w:rFonts w:ascii="Times New Roman" w:hAnsi="Times New Roman" w:cs="Times New Roman"/>
          <w:bCs/>
          <w:sz w:val="24"/>
          <w:szCs w:val="24"/>
        </w:rPr>
      </w:pPr>
      <w:r w:rsidRPr="00CA399D">
        <w:rPr>
          <w:rFonts w:ascii="Times New Roman" w:hAnsi="Times New Roman" w:cs="Times New Roman"/>
          <w:b/>
          <w:bCs/>
          <w:sz w:val="24"/>
          <w:szCs w:val="24"/>
        </w:rPr>
        <w:t>15)</w:t>
      </w:r>
      <w:r w:rsidRPr="00CA399D">
        <w:rPr>
          <w:rFonts w:ascii="Times New Roman" w:hAnsi="Times New Roman" w:cs="Times New Roman"/>
          <w:sz w:val="24"/>
          <w:szCs w:val="24"/>
        </w:rPr>
        <w:t xml:space="preserve"> paragrahvi 33 täiendatakse </w:t>
      </w:r>
      <w:r w:rsidRPr="00CA399D">
        <w:rPr>
          <w:rFonts w:ascii="Times New Roman" w:hAnsi="Times New Roman" w:cs="Times New Roman"/>
          <w:bCs/>
          <w:sz w:val="24"/>
          <w:szCs w:val="24"/>
        </w:rPr>
        <w:t>lõigetega 5–8 järgmises sõnastuses:</w:t>
      </w:r>
    </w:p>
    <w:p w14:paraId="44C2353E" w14:textId="77777777" w:rsidR="001801B4" w:rsidRPr="00CA399D" w:rsidRDefault="001801B4" w:rsidP="001801B4">
      <w:pPr>
        <w:pStyle w:val="seadusetekst"/>
        <w:spacing w:after="0"/>
        <w:rPr>
          <w:spacing w:val="-2"/>
          <w:lang w:eastAsia="et-EE"/>
        </w:rPr>
      </w:pPr>
      <w:r w:rsidRPr="00CA399D">
        <w:rPr>
          <w:spacing w:val="-2"/>
          <w:lang w:eastAsia="et-EE"/>
        </w:rPr>
        <w:t>„(5) Kui isik on enne 2026. aasta 1. jaanuari esitanud töötukassale töötuskindlustuse seaduse alusel avalduse töötuskindlustushüvitise taotlemiseks ja hüvitise määramata jätmise otsus tehakse pärast 2025. aasta 30. novembrit, on tal õigus esitada töötutoetuse saamise avaldus ka pärast 2025. aasta 31. detsembrit. Nimetatud juhul tehakse asjakohane otsus käesoleva seaduse enne 2026. aasta 1. jaanuari kehtinud redaktsiooni alusel.</w:t>
      </w:r>
    </w:p>
    <w:p w14:paraId="69816BF4" w14:textId="77777777" w:rsidR="001801B4" w:rsidRPr="00CA399D" w:rsidRDefault="001801B4" w:rsidP="001801B4">
      <w:pPr>
        <w:pStyle w:val="seadusetekst"/>
        <w:spacing w:after="0"/>
        <w:rPr>
          <w:spacing w:val="-2"/>
          <w:lang w:eastAsia="et-EE"/>
        </w:rPr>
      </w:pPr>
    </w:p>
    <w:p w14:paraId="25176714" w14:textId="77777777" w:rsidR="001801B4" w:rsidRPr="00CA399D" w:rsidRDefault="001801B4" w:rsidP="001801B4">
      <w:pPr>
        <w:pStyle w:val="seadusetekst"/>
        <w:spacing w:after="0"/>
        <w:rPr>
          <w:spacing w:val="-2"/>
          <w:lang w:eastAsia="et-EE"/>
        </w:rPr>
      </w:pPr>
      <w:r w:rsidRPr="00CA399D">
        <w:rPr>
          <w:spacing w:val="-2"/>
          <w:lang w:eastAsia="et-EE"/>
        </w:rPr>
        <w:t>(6)  Kui isik on enne 2026. aasta 1. jaanuari esitanud töötukassale töötutoetuse saamise avalduse ja töötutoetuse maksmise kohta ei ole tehtud otsust enne 2026. aasta 1. jaanuari, tehakse asjakohane otsus käesoleva seaduse enne 2026. aasta 1. jaanuari kehtinud redaktsiooni alusel.</w:t>
      </w:r>
    </w:p>
    <w:p w14:paraId="0DDA3246" w14:textId="77777777" w:rsidR="001801B4" w:rsidRPr="00CA399D" w:rsidRDefault="001801B4" w:rsidP="001801B4">
      <w:pPr>
        <w:pStyle w:val="seadusetekst"/>
        <w:spacing w:after="0"/>
        <w:rPr>
          <w:spacing w:val="-2"/>
          <w:lang w:eastAsia="et-EE"/>
        </w:rPr>
      </w:pPr>
    </w:p>
    <w:p w14:paraId="06C77044" w14:textId="77777777" w:rsidR="001801B4" w:rsidRPr="00CA399D" w:rsidRDefault="001801B4" w:rsidP="001801B4">
      <w:pPr>
        <w:pStyle w:val="seadusetekst"/>
        <w:spacing w:after="0"/>
        <w:rPr>
          <w:spacing w:val="-2"/>
          <w:lang w:eastAsia="et-EE"/>
        </w:rPr>
      </w:pPr>
      <w:r w:rsidRPr="00CA399D">
        <w:rPr>
          <w:spacing w:val="-2"/>
          <w:lang w:eastAsia="et-EE"/>
        </w:rPr>
        <w:t>(7) Isikule, kellele makstakse töötutoetust või kellele töötutoetuse maksmine on peatatud käesoleva seaduse enne 2026. aasta 1. jaanuari kehtinud redaktsiooni alusel ning kelle töötutoetuse saamise periood lõppeb pärast 2025. aasta 31. detsembrit, kohaldatakse käesoleva seaduse enne 2026. aasta 1. jaanuari kehtinud redaktsiooni kuni toetuse maksmise lõpetamiseni.</w:t>
      </w:r>
    </w:p>
    <w:p w14:paraId="2C2A8319" w14:textId="77777777" w:rsidR="001801B4" w:rsidRPr="00CA399D" w:rsidRDefault="001801B4" w:rsidP="001801B4">
      <w:pPr>
        <w:pStyle w:val="seadusetekst"/>
        <w:spacing w:after="0"/>
        <w:rPr>
          <w:spacing w:val="-2"/>
          <w:lang w:eastAsia="et-EE"/>
        </w:rPr>
      </w:pPr>
    </w:p>
    <w:p w14:paraId="21660B36" w14:textId="4212BE8D" w:rsidR="00C11376" w:rsidRPr="00CA399D" w:rsidRDefault="001801B4" w:rsidP="00C11376">
      <w:pPr>
        <w:pStyle w:val="seadusetekst"/>
        <w:spacing w:after="0"/>
        <w:rPr>
          <w:spacing w:val="-2"/>
          <w:lang w:eastAsia="et-EE"/>
        </w:rPr>
      </w:pPr>
      <w:r w:rsidRPr="00CA399D">
        <w:rPr>
          <w:spacing w:val="-2"/>
          <w:lang w:eastAsia="et-EE"/>
        </w:rPr>
        <w:t>(8) Käesoleva seaduse enne 2026. aasta 1. jaanuari kehtinud redaktsiooni alusel määratud töötutoetuse maksmist rahastatakse riigieelarvest Majandus- ja Kommunikatsiooniministeeriumi eelarve kaudu sihtotstarbelise eraldisena töötukassa eelarvesse eraldatud vahenditest.“;</w:t>
      </w:r>
    </w:p>
    <w:p w14:paraId="303CB1C0" w14:textId="77777777" w:rsidR="00A26377" w:rsidRPr="00CA399D" w:rsidRDefault="00A26377" w:rsidP="00C11376">
      <w:pPr>
        <w:pStyle w:val="seadusetekst"/>
        <w:spacing w:after="0"/>
        <w:rPr>
          <w:b/>
          <w:bCs/>
          <w:spacing w:val="-2"/>
          <w:lang w:eastAsia="et-EE"/>
        </w:rPr>
      </w:pPr>
    </w:p>
    <w:p w14:paraId="62C8E690" w14:textId="2283AAD0" w:rsidR="00C11376" w:rsidRPr="00CA399D" w:rsidRDefault="00C135B3" w:rsidP="00C11376">
      <w:pPr>
        <w:pStyle w:val="seadusetekst"/>
        <w:spacing w:after="0"/>
        <w:rPr>
          <w:lang w:eastAsia="et-EE"/>
        </w:rPr>
      </w:pPr>
      <w:r w:rsidRPr="00CA399D">
        <w:rPr>
          <w:b/>
          <w:bCs/>
          <w:spacing w:val="-2"/>
          <w:lang w:eastAsia="et-EE"/>
        </w:rPr>
        <w:lastRenderedPageBreak/>
        <w:t>16</w:t>
      </w:r>
      <w:r w:rsidR="00C11376" w:rsidRPr="00CA399D">
        <w:rPr>
          <w:b/>
          <w:bCs/>
          <w:spacing w:val="-2"/>
          <w:lang w:eastAsia="et-EE"/>
        </w:rPr>
        <w:t>)</w:t>
      </w:r>
      <w:r w:rsidR="00C11376" w:rsidRPr="00CA399D">
        <w:rPr>
          <w:spacing w:val="-2"/>
          <w:lang w:eastAsia="et-EE"/>
        </w:rPr>
        <w:t xml:space="preserve"> </w:t>
      </w:r>
      <w:r w:rsidR="00E214F3" w:rsidRPr="00CA399D">
        <w:rPr>
          <w:lang w:eastAsia="et-EE"/>
        </w:rPr>
        <w:t>paragrahvi 34 lõikes 3 asendatakse tekstiosa „lõikes 3“ tekstiosaga „lõike 3 enne 2026. aasta 1. jaanuari kehtinud redaktsioonis“;</w:t>
      </w:r>
    </w:p>
    <w:p w14:paraId="50421B3F" w14:textId="77777777" w:rsidR="00C11376" w:rsidRPr="00CA399D" w:rsidRDefault="00C11376" w:rsidP="00C11376">
      <w:pPr>
        <w:pStyle w:val="seadusetekst"/>
        <w:spacing w:after="0"/>
        <w:rPr>
          <w:spacing w:val="-2"/>
          <w:lang w:eastAsia="et-EE"/>
        </w:rPr>
      </w:pPr>
    </w:p>
    <w:p w14:paraId="131C202C" w14:textId="37E74B06" w:rsidR="00C11376" w:rsidRPr="00CA399D" w:rsidRDefault="00C135B3" w:rsidP="00C11376">
      <w:pPr>
        <w:pStyle w:val="nimetus"/>
        <w:spacing w:before="0" w:after="0"/>
        <w:rPr>
          <w:b w:val="0"/>
          <w:bCs/>
          <w:lang w:eastAsia="et-EE"/>
        </w:rPr>
      </w:pPr>
      <w:r w:rsidRPr="00CA399D">
        <w:rPr>
          <w:lang w:eastAsia="et-EE"/>
        </w:rPr>
        <w:t>17</w:t>
      </w:r>
      <w:r w:rsidR="00C11376" w:rsidRPr="00CA399D">
        <w:rPr>
          <w:lang w:eastAsia="et-EE"/>
        </w:rPr>
        <w:t>)</w:t>
      </w:r>
      <w:r w:rsidR="00C11376" w:rsidRPr="00CA399D">
        <w:rPr>
          <w:b w:val="0"/>
          <w:bCs/>
          <w:lang w:eastAsia="et-EE"/>
        </w:rPr>
        <w:t xml:space="preserve"> paragrahvi 34 täiendatakse lõigetega 4 ja 5 järgmises sõnastuses:</w:t>
      </w:r>
    </w:p>
    <w:p w14:paraId="7550A482" w14:textId="7D0B1C8A" w:rsidR="00C11376" w:rsidRDefault="00D27CAF" w:rsidP="00C11376">
      <w:pPr>
        <w:pStyle w:val="seadusetekst"/>
        <w:spacing w:after="0"/>
      </w:pPr>
      <w:r w:rsidRPr="00CA399D">
        <w:t>„(4) Kui isikule on makstud töötutoetust tööturumeetmete seaduse enne 2026. aasta 1. jaanuari kehtinud redaktsiooni alusel ning tagasinõudmise menetlus</w:t>
      </w:r>
      <w:r w:rsidR="00182778">
        <w:t>t</w:t>
      </w:r>
      <w:r w:rsidRPr="00CA399D">
        <w:t xml:space="preserve"> alustatakse pärast 2025. aasta 31. detsembrit, toimub alusetult makstu tagasinõudmise menetlus tööturumeetmete seaduse enne 2026. aasta 1. jaanuari kehtinud redaktsiooni alusel.</w:t>
      </w:r>
    </w:p>
    <w:p w14:paraId="5F773C41" w14:textId="77777777" w:rsidR="00B90543" w:rsidRPr="00CA399D" w:rsidRDefault="00B90543" w:rsidP="00C11376">
      <w:pPr>
        <w:pStyle w:val="seadusetekst"/>
        <w:spacing w:after="0"/>
        <w:rPr>
          <w:spacing w:val="-2"/>
          <w:lang w:eastAsia="et-EE"/>
        </w:rPr>
      </w:pPr>
    </w:p>
    <w:p w14:paraId="41238271" w14:textId="546E2C72" w:rsidR="00BF7D0D" w:rsidRPr="00CA399D" w:rsidRDefault="00BF7D0D" w:rsidP="00BF7D0D">
      <w:pPr>
        <w:pStyle w:val="seadusetekst"/>
        <w:spacing w:after="0"/>
        <w:rPr>
          <w:szCs w:val="24"/>
        </w:rPr>
      </w:pPr>
      <w:r w:rsidRPr="00CA399D">
        <w:rPr>
          <w:szCs w:val="24"/>
        </w:rPr>
        <w:t xml:space="preserve">(5) Kui töötukassa on alustanud alusetult makstu tagasinõudmist enne 2026. aasta 1. jaanuari, </w:t>
      </w:r>
      <w:r w:rsidRPr="00CA399D">
        <w:rPr>
          <w:spacing w:val="-5"/>
          <w:szCs w:val="24"/>
        </w:rPr>
        <w:t>kohaldatakse alusetult makstu tagasinõudmisel</w:t>
      </w:r>
      <w:r w:rsidRPr="00CA399D">
        <w:rPr>
          <w:szCs w:val="24"/>
        </w:rPr>
        <w:t xml:space="preserve"> tööturumeetmete seaduse enne 2026. aasta </w:t>
      </w:r>
      <w:r w:rsidRPr="00CA399D">
        <w:rPr>
          <w:spacing w:val="-2"/>
          <w:szCs w:val="24"/>
          <w:lang w:eastAsia="et-EE"/>
        </w:rPr>
        <w:t>1.</w:t>
      </w:r>
      <w:ins w:id="85" w:author="Aili Sandre" w:date="2024-07-04T15:35:00Z">
        <w:r w:rsidR="00A659F7">
          <w:rPr>
            <w:spacing w:val="-2"/>
            <w:szCs w:val="24"/>
            <w:lang w:eastAsia="et-EE"/>
          </w:rPr>
          <w:t> </w:t>
        </w:r>
      </w:ins>
      <w:del w:id="86" w:author="Aili Sandre" w:date="2024-07-04T15:35:00Z">
        <w:r w:rsidRPr="00CA399D" w:rsidDel="00A659F7">
          <w:rPr>
            <w:spacing w:val="-2"/>
            <w:szCs w:val="24"/>
            <w:lang w:eastAsia="et-EE"/>
          </w:rPr>
          <w:delText xml:space="preserve"> </w:delText>
        </w:r>
      </w:del>
      <w:r w:rsidRPr="00CA399D">
        <w:rPr>
          <w:spacing w:val="-2"/>
          <w:szCs w:val="24"/>
          <w:lang w:eastAsia="et-EE"/>
        </w:rPr>
        <w:t xml:space="preserve">jaanuari </w:t>
      </w:r>
      <w:r w:rsidRPr="00CA399D">
        <w:rPr>
          <w:szCs w:val="24"/>
        </w:rPr>
        <w:t>kehtinud redaktsiooni.“.</w:t>
      </w:r>
    </w:p>
    <w:p w14:paraId="370282D4" w14:textId="46E77F6F" w:rsidR="00C11376" w:rsidRPr="00CA399D" w:rsidRDefault="00C11376" w:rsidP="00CF19AF">
      <w:pPr>
        <w:spacing w:after="0" w:line="240" w:lineRule="auto"/>
        <w:jc w:val="both"/>
        <w:rPr>
          <w:rFonts w:ascii="Times New Roman" w:hAnsi="Times New Roman" w:cs="Times New Roman"/>
          <w:b/>
          <w:bCs/>
          <w:sz w:val="24"/>
          <w:szCs w:val="24"/>
        </w:rPr>
      </w:pPr>
    </w:p>
    <w:p w14:paraId="6AF4F72D" w14:textId="77DBFAC5" w:rsidR="00F05F9B" w:rsidRPr="00CA399D" w:rsidRDefault="00C11376" w:rsidP="00CF19AF">
      <w:pPr>
        <w:spacing w:after="0" w:line="240" w:lineRule="auto"/>
        <w:jc w:val="both"/>
        <w:rPr>
          <w:rFonts w:ascii="Times New Roman" w:hAnsi="Times New Roman" w:cs="Times New Roman"/>
          <w:b/>
          <w:bCs/>
          <w:sz w:val="24"/>
          <w:szCs w:val="24"/>
        </w:rPr>
      </w:pPr>
      <w:r w:rsidRPr="00CA399D">
        <w:rPr>
          <w:rFonts w:ascii="Times New Roman" w:hAnsi="Times New Roman" w:cs="Times New Roman"/>
          <w:b/>
          <w:bCs/>
          <w:sz w:val="24"/>
          <w:szCs w:val="24"/>
        </w:rPr>
        <w:t xml:space="preserve">§ 8. </w:t>
      </w:r>
      <w:r w:rsidR="00F05F9B" w:rsidRPr="00CA399D">
        <w:rPr>
          <w:rFonts w:ascii="Times New Roman" w:hAnsi="Times New Roman" w:cs="Times New Roman"/>
          <w:b/>
          <w:bCs/>
          <w:sz w:val="24"/>
          <w:szCs w:val="24"/>
        </w:rPr>
        <w:t>Töövõimetoetuse seaduse muutmine</w:t>
      </w:r>
    </w:p>
    <w:p w14:paraId="52BB7906" w14:textId="77777777" w:rsidR="00F05F9B" w:rsidRPr="00CA399D" w:rsidRDefault="00F05F9B" w:rsidP="00CF19AF">
      <w:pPr>
        <w:spacing w:after="0" w:line="240" w:lineRule="auto"/>
        <w:jc w:val="both"/>
        <w:rPr>
          <w:rFonts w:ascii="Times New Roman" w:hAnsi="Times New Roman" w:cs="Times New Roman"/>
          <w:bCs/>
          <w:sz w:val="24"/>
          <w:szCs w:val="24"/>
        </w:rPr>
      </w:pPr>
    </w:p>
    <w:p w14:paraId="248558AE" w14:textId="1E02E8CB" w:rsidR="002D4244" w:rsidRPr="00CA399D" w:rsidRDefault="00F05F9B" w:rsidP="00CF19AF">
      <w:pPr>
        <w:spacing w:after="0" w:line="240" w:lineRule="auto"/>
        <w:jc w:val="both"/>
        <w:rPr>
          <w:rFonts w:ascii="Times New Roman" w:hAnsi="Times New Roman" w:cs="Times New Roman"/>
          <w:bCs/>
          <w:sz w:val="24"/>
          <w:szCs w:val="24"/>
        </w:rPr>
      </w:pPr>
      <w:r w:rsidRPr="00CA399D">
        <w:rPr>
          <w:rFonts w:ascii="Times New Roman" w:hAnsi="Times New Roman" w:cs="Times New Roman"/>
          <w:bCs/>
          <w:sz w:val="24"/>
          <w:szCs w:val="24"/>
        </w:rPr>
        <w:t>Töövõimetoetuse seaduses tehakse järgmised muudatused:</w:t>
      </w:r>
    </w:p>
    <w:p w14:paraId="751A91CB" w14:textId="77777777" w:rsidR="007524F0" w:rsidRPr="00CA399D" w:rsidRDefault="007524F0" w:rsidP="00CF19AF">
      <w:pPr>
        <w:spacing w:after="0" w:line="240" w:lineRule="auto"/>
        <w:jc w:val="both"/>
        <w:rPr>
          <w:rFonts w:ascii="Times New Roman" w:hAnsi="Times New Roman" w:cs="Times New Roman"/>
          <w:bCs/>
          <w:sz w:val="24"/>
          <w:szCs w:val="24"/>
        </w:rPr>
      </w:pPr>
    </w:p>
    <w:p w14:paraId="570111C2" w14:textId="4542FA01" w:rsidR="002D4244" w:rsidRPr="00CA399D" w:rsidRDefault="009D3A31" w:rsidP="00EC7FD8">
      <w:pPr>
        <w:spacing w:after="0" w:line="240" w:lineRule="auto"/>
        <w:rPr>
          <w:rFonts w:ascii="Times New Roman" w:hAnsi="Times New Roman"/>
          <w:bCs/>
          <w:sz w:val="24"/>
        </w:rPr>
      </w:pPr>
      <w:r w:rsidRPr="00CA399D">
        <w:rPr>
          <w:rFonts w:ascii="Times New Roman" w:hAnsi="Times New Roman" w:cs="Times New Roman"/>
          <w:b/>
          <w:bCs/>
          <w:sz w:val="24"/>
          <w:szCs w:val="24"/>
        </w:rPr>
        <w:t>1)</w:t>
      </w:r>
      <w:r w:rsidRPr="00CA399D">
        <w:rPr>
          <w:rFonts w:ascii="Times New Roman" w:hAnsi="Times New Roman"/>
          <w:bCs/>
          <w:sz w:val="24"/>
        </w:rPr>
        <w:t xml:space="preserve"> </w:t>
      </w:r>
      <w:r w:rsidR="002D4244" w:rsidRPr="00CA399D">
        <w:rPr>
          <w:rFonts w:ascii="Times New Roman" w:hAnsi="Times New Roman"/>
          <w:bCs/>
          <w:sz w:val="24"/>
        </w:rPr>
        <w:t>paragrahvi 12 lõike 1 punkt 14 muudetakse ja sõnastatakse järgmiselt:</w:t>
      </w:r>
    </w:p>
    <w:p w14:paraId="282A3210" w14:textId="22CD165C" w:rsidR="002D4244" w:rsidRPr="00CA399D" w:rsidRDefault="002D4244"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 xml:space="preserve">„14) </w:t>
      </w:r>
      <w:r w:rsidR="00CD3AFA" w:rsidRPr="00CA399D">
        <w:rPr>
          <w:rFonts w:ascii="Times New Roman" w:hAnsi="Times New Roman" w:cs="Times New Roman"/>
          <w:sz w:val="24"/>
          <w:szCs w:val="24"/>
        </w:rPr>
        <w:t>viibib</w:t>
      </w:r>
      <w:r w:rsidRPr="00CA399D">
        <w:rPr>
          <w:rFonts w:ascii="Times New Roman" w:hAnsi="Times New Roman" w:cs="Times New Roman"/>
          <w:sz w:val="24"/>
          <w:szCs w:val="24"/>
        </w:rPr>
        <w:t xml:space="preserve"> </w:t>
      </w:r>
      <w:r w:rsidRPr="00CA399D">
        <w:rPr>
          <w:rFonts w:ascii="Times New Roman" w:hAnsi="Times New Roman"/>
          <w:sz w:val="24"/>
        </w:rPr>
        <w:t>ajateenistuses, korralises</w:t>
      </w:r>
      <w:r w:rsidR="00F35589" w:rsidRPr="00CA399D">
        <w:rPr>
          <w:rFonts w:ascii="Times New Roman" w:hAnsi="Times New Roman"/>
          <w:sz w:val="24"/>
        </w:rPr>
        <w:t xml:space="preserve"> asendusteenistuses</w:t>
      </w:r>
      <w:r w:rsidRPr="00CA399D">
        <w:rPr>
          <w:rFonts w:ascii="Times New Roman" w:hAnsi="Times New Roman"/>
          <w:sz w:val="24"/>
        </w:rPr>
        <w:t xml:space="preserve"> või erakorralises </w:t>
      </w:r>
      <w:r w:rsidR="00F35589" w:rsidRPr="00CA399D">
        <w:rPr>
          <w:rFonts w:ascii="Times New Roman" w:hAnsi="Times New Roman"/>
          <w:sz w:val="24"/>
        </w:rPr>
        <w:t>reserv</w:t>
      </w:r>
      <w:r w:rsidRPr="00CA399D">
        <w:rPr>
          <w:rFonts w:ascii="Times New Roman" w:hAnsi="Times New Roman"/>
          <w:sz w:val="24"/>
        </w:rPr>
        <w:t>asendusteenistuses</w:t>
      </w:r>
      <w:r w:rsidRPr="00CA399D">
        <w:rPr>
          <w:rFonts w:ascii="Times New Roman" w:hAnsi="Times New Roman" w:cs="Times New Roman"/>
          <w:sz w:val="24"/>
          <w:szCs w:val="24"/>
        </w:rPr>
        <w:t>;</w:t>
      </w:r>
      <w:r w:rsidR="007A7E42" w:rsidRPr="00CA399D">
        <w:rPr>
          <w:rFonts w:ascii="Times New Roman" w:hAnsi="Times New Roman" w:cs="Times New Roman"/>
          <w:sz w:val="24"/>
          <w:szCs w:val="24"/>
        </w:rPr>
        <w:t>“</w:t>
      </w:r>
      <w:r w:rsidRPr="00CA399D">
        <w:rPr>
          <w:rFonts w:ascii="Times New Roman" w:hAnsi="Times New Roman" w:cs="Times New Roman"/>
          <w:sz w:val="24"/>
          <w:szCs w:val="24"/>
        </w:rPr>
        <w:t>;</w:t>
      </w:r>
    </w:p>
    <w:p w14:paraId="509EC0B6" w14:textId="77777777" w:rsidR="002D4244" w:rsidRPr="00CA399D" w:rsidRDefault="002D4244" w:rsidP="00CF19AF">
      <w:pPr>
        <w:spacing w:after="0" w:line="240" w:lineRule="auto"/>
        <w:jc w:val="both"/>
        <w:rPr>
          <w:rFonts w:ascii="Times New Roman" w:hAnsi="Times New Roman" w:cs="Times New Roman"/>
          <w:bCs/>
          <w:sz w:val="24"/>
          <w:szCs w:val="24"/>
        </w:rPr>
      </w:pPr>
    </w:p>
    <w:p w14:paraId="3630268A" w14:textId="4EE1C8FB" w:rsidR="00D06634" w:rsidRPr="00CA399D" w:rsidRDefault="002D4244" w:rsidP="00CF19AF">
      <w:pPr>
        <w:spacing w:after="0" w:line="240" w:lineRule="auto"/>
        <w:jc w:val="both"/>
        <w:rPr>
          <w:rFonts w:ascii="Times New Roman" w:hAnsi="Times New Roman"/>
          <w:bCs/>
          <w:sz w:val="24"/>
        </w:rPr>
      </w:pPr>
      <w:r w:rsidRPr="00CA399D">
        <w:rPr>
          <w:rFonts w:ascii="Times New Roman" w:hAnsi="Times New Roman" w:cs="Times New Roman"/>
          <w:b/>
          <w:sz w:val="24"/>
          <w:szCs w:val="24"/>
        </w:rPr>
        <w:t>2)</w:t>
      </w:r>
      <w:r w:rsidRPr="00CA399D">
        <w:rPr>
          <w:rFonts w:ascii="Times New Roman" w:hAnsi="Times New Roman"/>
          <w:bCs/>
          <w:sz w:val="24"/>
        </w:rPr>
        <w:t xml:space="preserve"> </w:t>
      </w:r>
      <w:r w:rsidR="00D06634" w:rsidRPr="00CA399D">
        <w:rPr>
          <w:rFonts w:ascii="Times New Roman" w:hAnsi="Times New Roman"/>
          <w:bCs/>
          <w:sz w:val="24"/>
        </w:rPr>
        <w:t>paragrahvi 13 lõike 5 tei</w:t>
      </w:r>
      <w:r w:rsidR="00254123" w:rsidRPr="00CA399D">
        <w:rPr>
          <w:rFonts w:ascii="Times New Roman" w:hAnsi="Times New Roman"/>
          <w:bCs/>
          <w:sz w:val="24"/>
        </w:rPr>
        <w:t>st</w:t>
      </w:r>
      <w:r w:rsidR="00D06634" w:rsidRPr="00CA399D">
        <w:rPr>
          <w:rFonts w:ascii="Times New Roman" w:hAnsi="Times New Roman"/>
          <w:bCs/>
          <w:sz w:val="24"/>
        </w:rPr>
        <w:t xml:space="preserve"> lause</w:t>
      </w:r>
      <w:r w:rsidR="00254123" w:rsidRPr="00CA399D">
        <w:rPr>
          <w:rFonts w:ascii="Times New Roman" w:hAnsi="Times New Roman"/>
          <w:bCs/>
          <w:sz w:val="24"/>
        </w:rPr>
        <w:t xml:space="preserve">t täiendatakse </w:t>
      </w:r>
      <w:r w:rsidR="009E18F8" w:rsidRPr="00CA399D">
        <w:rPr>
          <w:rFonts w:ascii="Times New Roman" w:hAnsi="Times New Roman"/>
          <w:bCs/>
          <w:sz w:val="24"/>
        </w:rPr>
        <w:t xml:space="preserve">pärast </w:t>
      </w:r>
      <w:r w:rsidR="00254123" w:rsidRPr="00CA399D">
        <w:rPr>
          <w:rFonts w:ascii="Times New Roman" w:hAnsi="Times New Roman"/>
          <w:bCs/>
          <w:sz w:val="24"/>
        </w:rPr>
        <w:t>sõna „haigushüvitis</w:t>
      </w:r>
      <w:r w:rsidR="00FE4F18" w:rsidRPr="00CA399D">
        <w:rPr>
          <w:rFonts w:ascii="Times New Roman" w:hAnsi="Times New Roman"/>
          <w:bCs/>
          <w:sz w:val="24"/>
        </w:rPr>
        <w:t>“</w:t>
      </w:r>
      <w:r w:rsidR="00254123" w:rsidRPr="00CA399D">
        <w:rPr>
          <w:rFonts w:ascii="Times New Roman" w:hAnsi="Times New Roman"/>
          <w:bCs/>
          <w:sz w:val="24"/>
        </w:rPr>
        <w:t xml:space="preserve"> </w:t>
      </w:r>
      <w:r w:rsidR="00B15108" w:rsidRPr="00CA399D">
        <w:rPr>
          <w:rFonts w:ascii="Times New Roman" w:hAnsi="Times New Roman"/>
          <w:bCs/>
          <w:sz w:val="24"/>
        </w:rPr>
        <w:t>tekstiosaga</w:t>
      </w:r>
      <w:r w:rsidR="00254123" w:rsidRPr="00CA399D">
        <w:rPr>
          <w:rFonts w:ascii="Times New Roman" w:hAnsi="Times New Roman"/>
          <w:bCs/>
          <w:sz w:val="24"/>
        </w:rPr>
        <w:t xml:space="preserve"> „,</w:t>
      </w:r>
      <w:r w:rsidR="00B15108" w:rsidRPr="00CA399D">
        <w:rPr>
          <w:rFonts w:ascii="Times New Roman" w:hAnsi="Times New Roman"/>
          <w:bCs/>
          <w:sz w:val="24"/>
        </w:rPr>
        <w:t> </w:t>
      </w:r>
      <w:r w:rsidR="00254123" w:rsidRPr="00CA399D">
        <w:rPr>
          <w:rFonts w:ascii="Times New Roman" w:hAnsi="Times New Roman"/>
          <w:bCs/>
          <w:sz w:val="24"/>
        </w:rPr>
        <w:t>sealhulgas</w:t>
      </w:r>
      <w:r w:rsidR="00D06634" w:rsidRPr="00CA399D">
        <w:rPr>
          <w:rFonts w:ascii="Times New Roman" w:hAnsi="Times New Roman"/>
          <w:bCs/>
          <w:sz w:val="24"/>
        </w:rPr>
        <w:t xml:space="preserve"> </w:t>
      </w:r>
      <w:r w:rsidR="00254123" w:rsidRPr="00CA399D">
        <w:rPr>
          <w:rFonts w:ascii="Times New Roman" w:hAnsi="Times New Roman"/>
          <w:bCs/>
          <w:sz w:val="24"/>
        </w:rPr>
        <w:t>välisriigist samal eesmärgil makstavad hüvitised</w:t>
      </w:r>
      <w:r w:rsidR="007A7E42" w:rsidRPr="00CA399D">
        <w:rPr>
          <w:rFonts w:ascii="Times New Roman" w:hAnsi="Times New Roman"/>
          <w:bCs/>
          <w:sz w:val="24"/>
        </w:rPr>
        <w:t>“</w:t>
      </w:r>
      <w:r w:rsidR="00254123" w:rsidRPr="00CA399D">
        <w:rPr>
          <w:rFonts w:ascii="Times New Roman" w:hAnsi="Times New Roman"/>
          <w:bCs/>
          <w:sz w:val="24"/>
        </w:rPr>
        <w:t>;</w:t>
      </w:r>
    </w:p>
    <w:p w14:paraId="1F9C16DC" w14:textId="77777777" w:rsidR="007524F0" w:rsidRPr="00CA399D" w:rsidRDefault="007524F0" w:rsidP="00CF19AF">
      <w:pPr>
        <w:spacing w:after="0" w:line="240" w:lineRule="auto"/>
        <w:jc w:val="both"/>
        <w:rPr>
          <w:rFonts w:ascii="Times New Roman" w:hAnsi="Times New Roman" w:cs="Times New Roman"/>
          <w:b/>
          <w:sz w:val="24"/>
          <w:szCs w:val="24"/>
        </w:rPr>
      </w:pPr>
    </w:p>
    <w:p w14:paraId="349B33A7" w14:textId="65B62712" w:rsidR="007524F0" w:rsidRPr="00CA399D" w:rsidRDefault="002D4244" w:rsidP="00CF19AF">
      <w:pPr>
        <w:spacing w:after="0" w:line="240" w:lineRule="auto"/>
        <w:jc w:val="both"/>
        <w:rPr>
          <w:rFonts w:ascii="Times New Roman" w:hAnsi="Times New Roman"/>
          <w:bCs/>
          <w:sz w:val="24"/>
        </w:rPr>
      </w:pPr>
      <w:r w:rsidRPr="00CA399D">
        <w:rPr>
          <w:rFonts w:ascii="Times New Roman" w:hAnsi="Times New Roman" w:cs="Times New Roman"/>
          <w:b/>
          <w:sz w:val="24"/>
          <w:szCs w:val="24"/>
        </w:rPr>
        <w:t>3</w:t>
      </w:r>
      <w:r w:rsidR="007524F0" w:rsidRPr="00CA399D">
        <w:rPr>
          <w:rFonts w:ascii="Times New Roman" w:hAnsi="Times New Roman" w:cs="Times New Roman"/>
          <w:b/>
          <w:sz w:val="24"/>
          <w:szCs w:val="24"/>
        </w:rPr>
        <w:t>)</w:t>
      </w:r>
      <w:r w:rsidR="007524F0" w:rsidRPr="00CA399D">
        <w:rPr>
          <w:rFonts w:ascii="Times New Roman" w:hAnsi="Times New Roman"/>
          <w:bCs/>
          <w:sz w:val="24"/>
        </w:rPr>
        <w:t xml:space="preserve"> paragrahvi 13 lõige 6 tunnistatakse kehtetuks;</w:t>
      </w:r>
    </w:p>
    <w:p w14:paraId="5962160C" w14:textId="77777777" w:rsidR="007524F0" w:rsidRPr="00CA399D" w:rsidRDefault="007524F0" w:rsidP="00CF19AF">
      <w:pPr>
        <w:spacing w:after="0" w:line="240" w:lineRule="auto"/>
        <w:jc w:val="both"/>
        <w:rPr>
          <w:rFonts w:ascii="Times New Roman" w:hAnsi="Times New Roman"/>
          <w:bCs/>
          <w:sz w:val="24"/>
        </w:rPr>
      </w:pPr>
    </w:p>
    <w:p w14:paraId="2F0C8AC9" w14:textId="71FD73CB" w:rsidR="00951CF7" w:rsidRPr="00CA399D" w:rsidRDefault="002D4244" w:rsidP="00CF19AF">
      <w:pPr>
        <w:spacing w:after="0" w:line="240" w:lineRule="auto"/>
        <w:jc w:val="both"/>
        <w:rPr>
          <w:rFonts w:ascii="Times New Roman" w:hAnsi="Times New Roman"/>
          <w:bCs/>
          <w:sz w:val="24"/>
        </w:rPr>
      </w:pPr>
      <w:r w:rsidRPr="00CA399D">
        <w:rPr>
          <w:rFonts w:ascii="Times New Roman" w:hAnsi="Times New Roman"/>
          <w:b/>
          <w:bCs/>
          <w:sz w:val="24"/>
        </w:rPr>
        <w:t>4)</w:t>
      </w:r>
      <w:r w:rsidRPr="00CA399D">
        <w:rPr>
          <w:rFonts w:ascii="Times New Roman" w:hAnsi="Times New Roman"/>
          <w:bCs/>
          <w:sz w:val="24"/>
        </w:rPr>
        <w:t xml:space="preserve"> </w:t>
      </w:r>
      <w:r w:rsidR="00951CF7" w:rsidRPr="00CA399D">
        <w:rPr>
          <w:rFonts w:ascii="Times New Roman" w:hAnsi="Times New Roman"/>
          <w:bCs/>
          <w:sz w:val="24"/>
        </w:rPr>
        <w:t xml:space="preserve">paragrahvi 17 lõike 2 punkti 3 täiendatakse </w:t>
      </w:r>
      <w:ins w:id="87" w:author="Mari Käbi" w:date="2024-07-17T10:56:00Z">
        <w:r w:rsidR="00D26879">
          <w:rPr>
            <w:rFonts w:ascii="Times New Roman" w:hAnsi="Times New Roman"/>
            <w:bCs/>
            <w:sz w:val="24"/>
          </w:rPr>
          <w:t xml:space="preserve">pärast </w:t>
        </w:r>
      </w:ins>
      <w:r w:rsidR="00951CF7" w:rsidRPr="00CA399D">
        <w:rPr>
          <w:rFonts w:ascii="Times New Roman" w:hAnsi="Times New Roman"/>
          <w:bCs/>
          <w:sz w:val="24"/>
        </w:rPr>
        <w:t>sõna „kojukandena</w:t>
      </w:r>
      <w:ins w:id="88" w:author="Aili Sandre" w:date="2024-07-04T15:35:00Z">
        <w:r w:rsidR="00A659F7">
          <w:rPr>
            <w:rFonts w:ascii="Times New Roman" w:hAnsi="Times New Roman"/>
            <w:bCs/>
            <w:sz w:val="24"/>
          </w:rPr>
          <w:t>“</w:t>
        </w:r>
      </w:ins>
      <w:del w:id="89" w:author="Aili Sandre" w:date="2024-07-04T15:35:00Z">
        <w:r w:rsidR="004D7094" w:rsidRPr="00CA399D" w:rsidDel="00A659F7">
          <w:rPr>
            <w:rFonts w:ascii="Times New Roman" w:hAnsi="Times New Roman" w:cs="Times New Roman"/>
            <w:sz w:val="24"/>
          </w:rPr>
          <w:delText>ˮ</w:delText>
        </w:r>
      </w:del>
      <w:r w:rsidR="00951CF7" w:rsidRPr="00CA399D">
        <w:rPr>
          <w:rFonts w:ascii="Times New Roman" w:hAnsi="Times New Roman"/>
          <w:bCs/>
          <w:sz w:val="24"/>
        </w:rPr>
        <w:t xml:space="preserve"> </w:t>
      </w:r>
      <w:del w:id="90" w:author="Mari Käbi" w:date="2024-07-17T10:57:00Z">
        <w:r w:rsidR="00951CF7" w:rsidRPr="00CA399D" w:rsidDel="00D26879">
          <w:rPr>
            <w:rFonts w:ascii="Times New Roman" w:hAnsi="Times New Roman"/>
            <w:bCs/>
            <w:sz w:val="24"/>
          </w:rPr>
          <w:delText xml:space="preserve">järel </w:delText>
        </w:r>
      </w:del>
      <w:r w:rsidR="00951CF7" w:rsidRPr="00CA399D">
        <w:rPr>
          <w:rFonts w:ascii="Times New Roman" w:hAnsi="Times New Roman"/>
          <w:bCs/>
          <w:sz w:val="24"/>
        </w:rPr>
        <w:t>sõnaga „Eestis</w:t>
      </w:r>
      <w:ins w:id="91" w:author="Aili Sandre" w:date="2024-07-04T15:35:00Z">
        <w:r w:rsidR="00A659F7">
          <w:rPr>
            <w:rFonts w:ascii="Times New Roman" w:hAnsi="Times New Roman"/>
            <w:bCs/>
            <w:sz w:val="24"/>
          </w:rPr>
          <w:t>“</w:t>
        </w:r>
      </w:ins>
      <w:del w:id="92" w:author="Aili Sandre" w:date="2024-07-04T15:35:00Z">
        <w:r w:rsidR="004D7094" w:rsidRPr="00CA399D" w:rsidDel="00A659F7">
          <w:rPr>
            <w:rFonts w:ascii="Times New Roman" w:hAnsi="Times New Roman" w:cs="Times New Roman"/>
            <w:sz w:val="24"/>
          </w:rPr>
          <w:delText>ˮ</w:delText>
        </w:r>
      </w:del>
      <w:r w:rsidR="00951CF7" w:rsidRPr="00CA399D">
        <w:rPr>
          <w:rFonts w:ascii="Times New Roman" w:hAnsi="Times New Roman"/>
          <w:bCs/>
          <w:sz w:val="24"/>
        </w:rPr>
        <w:t>;</w:t>
      </w:r>
    </w:p>
    <w:p w14:paraId="0E0FC472" w14:textId="77777777" w:rsidR="00951CF7" w:rsidRPr="00CA399D" w:rsidRDefault="00951CF7" w:rsidP="00CF19AF">
      <w:pPr>
        <w:spacing w:after="0" w:line="240" w:lineRule="auto"/>
        <w:jc w:val="both"/>
        <w:rPr>
          <w:rFonts w:ascii="Times New Roman" w:hAnsi="Times New Roman"/>
          <w:bCs/>
          <w:sz w:val="24"/>
        </w:rPr>
      </w:pPr>
    </w:p>
    <w:p w14:paraId="35A0DA49" w14:textId="106C1EF5" w:rsidR="00951CF7" w:rsidRPr="00CA399D" w:rsidRDefault="00951CF7" w:rsidP="00997C8A">
      <w:pPr>
        <w:spacing w:after="0" w:line="240" w:lineRule="auto"/>
        <w:jc w:val="both"/>
        <w:rPr>
          <w:rFonts w:ascii="Times New Roman" w:hAnsi="Times New Roman"/>
          <w:bCs/>
          <w:sz w:val="24"/>
        </w:rPr>
      </w:pPr>
      <w:r w:rsidRPr="00CA399D">
        <w:rPr>
          <w:rFonts w:ascii="Times New Roman" w:hAnsi="Times New Roman"/>
          <w:b/>
          <w:sz w:val="24"/>
        </w:rPr>
        <w:t>5)</w:t>
      </w:r>
      <w:r w:rsidRPr="00CA399D">
        <w:rPr>
          <w:rFonts w:ascii="Times New Roman" w:hAnsi="Times New Roman"/>
          <w:bCs/>
          <w:sz w:val="24"/>
        </w:rPr>
        <w:t xml:space="preserve"> paragrahvi 17 lõiget 3 täiendatakse </w:t>
      </w:r>
      <w:ins w:id="93" w:author="Mari Käbi" w:date="2024-07-17T10:57:00Z">
        <w:r w:rsidR="00D26879">
          <w:rPr>
            <w:rFonts w:ascii="Times New Roman" w:hAnsi="Times New Roman"/>
            <w:bCs/>
            <w:sz w:val="24"/>
          </w:rPr>
          <w:t xml:space="preserve">pärast </w:t>
        </w:r>
      </w:ins>
      <w:r w:rsidRPr="00CA399D">
        <w:rPr>
          <w:rFonts w:ascii="Times New Roman" w:hAnsi="Times New Roman"/>
          <w:bCs/>
          <w:sz w:val="24"/>
        </w:rPr>
        <w:t>sõna „kojukandega</w:t>
      </w:r>
      <w:ins w:id="94" w:author="Aili Sandre" w:date="2024-07-04T15:36:00Z">
        <w:r w:rsidR="00A659F7">
          <w:rPr>
            <w:rFonts w:ascii="Times New Roman" w:hAnsi="Times New Roman"/>
            <w:bCs/>
            <w:sz w:val="24"/>
          </w:rPr>
          <w:t>“</w:t>
        </w:r>
      </w:ins>
      <w:del w:id="95" w:author="Aili Sandre" w:date="2024-07-04T15:36:00Z">
        <w:r w:rsidR="004D7094" w:rsidRPr="00CA399D" w:rsidDel="00A659F7">
          <w:rPr>
            <w:rFonts w:ascii="Times New Roman" w:hAnsi="Times New Roman" w:cs="Times New Roman"/>
            <w:sz w:val="24"/>
          </w:rPr>
          <w:delText>ˮ</w:delText>
        </w:r>
      </w:del>
      <w:r w:rsidRPr="00CA399D">
        <w:rPr>
          <w:rFonts w:ascii="Times New Roman" w:hAnsi="Times New Roman"/>
          <w:bCs/>
          <w:sz w:val="24"/>
        </w:rPr>
        <w:t xml:space="preserve"> </w:t>
      </w:r>
      <w:del w:id="96" w:author="Mari Käbi" w:date="2024-07-17T10:57:00Z">
        <w:r w:rsidRPr="00CA399D" w:rsidDel="00D26879">
          <w:rPr>
            <w:rFonts w:ascii="Times New Roman" w:hAnsi="Times New Roman"/>
            <w:bCs/>
            <w:sz w:val="24"/>
          </w:rPr>
          <w:delText xml:space="preserve">järel </w:delText>
        </w:r>
      </w:del>
      <w:r w:rsidRPr="00CA399D">
        <w:rPr>
          <w:rFonts w:ascii="Times New Roman" w:hAnsi="Times New Roman"/>
          <w:bCs/>
          <w:sz w:val="24"/>
        </w:rPr>
        <w:t>sõnaga „Eestis</w:t>
      </w:r>
      <w:ins w:id="97" w:author="Aili Sandre" w:date="2024-07-04T15:36:00Z">
        <w:r w:rsidR="00A659F7">
          <w:rPr>
            <w:rFonts w:ascii="Times New Roman" w:hAnsi="Times New Roman"/>
            <w:bCs/>
            <w:sz w:val="24"/>
          </w:rPr>
          <w:t>“</w:t>
        </w:r>
      </w:ins>
      <w:del w:id="98" w:author="Aili Sandre" w:date="2024-07-04T15:36:00Z">
        <w:r w:rsidR="004D7094" w:rsidRPr="00CA399D" w:rsidDel="00A659F7">
          <w:rPr>
            <w:rFonts w:ascii="Times New Roman" w:hAnsi="Times New Roman" w:cs="Times New Roman"/>
            <w:sz w:val="24"/>
          </w:rPr>
          <w:delText>ˮ</w:delText>
        </w:r>
      </w:del>
      <w:r w:rsidRPr="00CA399D">
        <w:rPr>
          <w:rFonts w:ascii="Times New Roman" w:hAnsi="Times New Roman"/>
          <w:bCs/>
          <w:sz w:val="24"/>
        </w:rPr>
        <w:t>;</w:t>
      </w:r>
      <w:del w:id="99" w:author="Aili Sandre" w:date="2024-07-04T15:36:00Z">
        <w:r w:rsidR="004D7094" w:rsidRPr="00CA399D" w:rsidDel="00A659F7">
          <w:rPr>
            <w:rFonts w:ascii="Times New Roman" w:hAnsi="Times New Roman"/>
            <w:bCs/>
            <w:sz w:val="24"/>
          </w:rPr>
          <w:delText xml:space="preserve"> </w:delText>
        </w:r>
      </w:del>
    </w:p>
    <w:p w14:paraId="6659EB1E" w14:textId="77777777" w:rsidR="0079054F" w:rsidRPr="00CA399D" w:rsidRDefault="0079054F" w:rsidP="00997C8A">
      <w:pPr>
        <w:spacing w:after="0" w:line="240" w:lineRule="auto"/>
        <w:jc w:val="both"/>
        <w:rPr>
          <w:rFonts w:ascii="Times New Roman" w:hAnsi="Times New Roman"/>
          <w:bCs/>
          <w:sz w:val="24"/>
        </w:rPr>
      </w:pPr>
    </w:p>
    <w:p w14:paraId="5BB58FE3" w14:textId="4B7C6033" w:rsidR="007524F0" w:rsidRPr="00CA399D" w:rsidRDefault="009E2C8F" w:rsidP="00CF19AF">
      <w:pPr>
        <w:spacing w:after="0" w:line="240" w:lineRule="auto"/>
        <w:jc w:val="both"/>
        <w:rPr>
          <w:rFonts w:ascii="Times New Roman" w:hAnsi="Times New Roman"/>
          <w:bCs/>
          <w:sz w:val="24"/>
        </w:rPr>
      </w:pPr>
      <w:r w:rsidRPr="00CA399D">
        <w:rPr>
          <w:rFonts w:ascii="Times New Roman" w:hAnsi="Times New Roman"/>
          <w:b/>
          <w:sz w:val="24"/>
        </w:rPr>
        <w:t>6</w:t>
      </w:r>
      <w:r w:rsidR="000156FA" w:rsidRPr="00CA399D">
        <w:rPr>
          <w:rFonts w:ascii="Times New Roman" w:hAnsi="Times New Roman"/>
          <w:b/>
          <w:sz w:val="24"/>
        </w:rPr>
        <w:t>)</w:t>
      </w:r>
      <w:r w:rsidR="000156FA" w:rsidRPr="00CA399D">
        <w:rPr>
          <w:rFonts w:ascii="Times New Roman" w:hAnsi="Times New Roman"/>
          <w:bCs/>
          <w:sz w:val="24"/>
        </w:rPr>
        <w:t xml:space="preserve"> paragrahvi 20 lõikes 2 asendatakse sõnad „järgmiste kalendrikuude eest makstavast toetusest</w:t>
      </w:r>
      <w:r w:rsidR="007A7E42" w:rsidRPr="00CA399D">
        <w:rPr>
          <w:rFonts w:ascii="Times New Roman" w:hAnsi="Times New Roman"/>
          <w:bCs/>
          <w:sz w:val="24"/>
        </w:rPr>
        <w:t>“</w:t>
      </w:r>
      <w:r w:rsidR="000156FA" w:rsidRPr="00CA399D">
        <w:rPr>
          <w:rFonts w:ascii="Times New Roman" w:hAnsi="Times New Roman"/>
          <w:bCs/>
          <w:sz w:val="24"/>
        </w:rPr>
        <w:t xml:space="preserve"> sõnadega „töövõimetoetuse </w:t>
      </w:r>
      <w:r w:rsidR="00B15108" w:rsidRPr="00CA399D">
        <w:rPr>
          <w:rFonts w:ascii="Times New Roman" w:hAnsi="Times New Roman"/>
          <w:bCs/>
          <w:sz w:val="24"/>
        </w:rPr>
        <w:t xml:space="preserve">järgmistest </w:t>
      </w:r>
      <w:r w:rsidR="000156FA" w:rsidRPr="00CA399D">
        <w:rPr>
          <w:rFonts w:ascii="Times New Roman" w:hAnsi="Times New Roman"/>
          <w:bCs/>
          <w:sz w:val="24"/>
        </w:rPr>
        <w:t>väljamaksetest</w:t>
      </w:r>
      <w:r w:rsidR="007A7E42" w:rsidRPr="00CA399D">
        <w:rPr>
          <w:rFonts w:ascii="Times New Roman" w:hAnsi="Times New Roman"/>
          <w:bCs/>
          <w:sz w:val="24"/>
        </w:rPr>
        <w:t>“</w:t>
      </w:r>
      <w:r w:rsidR="000156FA" w:rsidRPr="00CA399D">
        <w:rPr>
          <w:rFonts w:ascii="Times New Roman" w:hAnsi="Times New Roman"/>
          <w:bCs/>
          <w:sz w:val="24"/>
        </w:rPr>
        <w:t>;</w:t>
      </w:r>
    </w:p>
    <w:p w14:paraId="7801065E" w14:textId="77777777" w:rsidR="000156FA" w:rsidRPr="00CA399D" w:rsidRDefault="000156FA" w:rsidP="00CF19AF">
      <w:pPr>
        <w:spacing w:after="0" w:line="240" w:lineRule="auto"/>
        <w:jc w:val="both"/>
        <w:rPr>
          <w:rFonts w:ascii="Times New Roman" w:hAnsi="Times New Roman"/>
          <w:bCs/>
          <w:sz w:val="24"/>
        </w:rPr>
      </w:pPr>
    </w:p>
    <w:p w14:paraId="40351E0E" w14:textId="01D68703" w:rsidR="005538C4" w:rsidRPr="00CA399D" w:rsidRDefault="009E2C8F" w:rsidP="00CF19AF">
      <w:pPr>
        <w:spacing w:after="0" w:line="240" w:lineRule="auto"/>
        <w:jc w:val="both"/>
        <w:rPr>
          <w:rFonts w:ascii="Times New Roman" w:hAnsi="Times New Roman"/>
          <w:bCs/>
          <w:sz w:val="24"/>
        </w:rPr>
      </w:pPr>
      <w:r w:rsidRPr="00CA399D">
        <w:rPr>
          <w:rFonts w:ascii="Times New Roman" w:hAnsi="Times New Roman"/>
          <w:b/>
          <w:sz w:val="24"/>
        </w:rPr>
        <w:t>7</w:t>
      </w:r>
      <w:r w:rsidR="005538C4" w:rsidRPr="00CA399D">
        <w:rPr>
          <w:rFonts w:ascii="Times New Roman" w:hAnsi="Times New Roman"/>
          <w:b/>
          <w:sz w:val="24"/>
        </w:rPr>
        <w:t>)</w:t>
      </w:r>
      <w:r w:rsidR="005538C4" w:rsidRPr="00CA399D">
        <w:rPr>
          <w:rFonts w:ascii="Times New Roman" w:hAnsi="Times New Roman"/>
          <w:bCs/>
          <w:sz w:val="24"/>
        </w:rPr>
        <w:t xml:space="preserve"> paragrahvi 21</w:t>
      </w:r>
      <w:r w:rsidR="005538C4" w:rsidRPr="00CA399D">
        <w:rPr>
          <w:rFonts w:ascii="Times New Roman" w:hAnsi="Times New Roman"/>
          <w:bCs/>
          <w:sz w:val="24"/>
          <w:vertAlign w:val="superscript"/>
        </w:rPr>
        <w:t>1</w:t>
      </w:r>
      <w:r w:rsidR="005538C4" w:rsidRPr="00CA399D">
        <w:rPr>
          <w:rFonts w:ascii="Times New Roman" w:hAnsi="Times New Roman"/>
          <w:bCs/>
          <w:sz w:val="24"/>
        </w:rPr>
        <w:t xml:space="preserve"> punktis 2 asendatakse sõnad „töövõime hindamise ja töövõimetoetuse andmekogu asutamise ja pidamise</w:t>
      </w:r>
      <w:r w:rsidR="007A7E42" w:rsidRPr="00CA399D">
        <w:rPr>
          <w:rFonts w:ascii="Times New Roman" w:hAnsi="Times New Roman"/>
          <w:bCs/>
          <w:sz w:val="24"/>
        </w:rPr>
        <w:t>“</w:t>
      </w:r>
      <w:r w:rsidR="005538C4" w:rsidRPr="00CA399D">
        <w:rPr>
          <w:rFonts w:ascii="Times New Roman" w:hAnsi="Times New Roman"/>
          <w:bCs/>
          <w:sz w:val="24"/>
        </w:rPr>
        <w:t xml:space="preserve"> sõnadega „töötukassa andmekogu</w:t>
      </w:r>
      <w:r w:rsidR="007A7E42" w:rsidRPr="00CA399D">
        <w:rPr>
          <w:rFonts w:ascii="Times New Roman" w:hAnsi="Times New Roman"/>
          <w:bCs/>
          <w:sz w:val="24"/>
        </w:rPr>
        <w:t>“</w:t>
      </w:r>
      <w:r w:rsidR="005538C4" w:rsidRPr="00CA399D">
        <w:rPr>
          <w:rFonts w:ascii="Times New Roman" w:hAnsi="Times New Roman"/>
          <w:bCs/>
          <w:sz w:val="24"/>
        </w:rPr>
        <w:t>;</w:t>
      </w:r>
    </w:p>
    <w:p w14:paraId="15E2B8F4" w14:textId="77777777" w:rsidR="005538C4" w:rsidRPr="00CA399D" w:rsidRDefault="005538C4" w:rsidP="00CF19AF">
      <w:pPr>
        <w:spacing w:after="0" w:line="240" w:lineRule="auto"/>
        <w:jc w:val="both"/>
        <w:rPr>
          <w:rFonts w:ascii="Times New Roman" w:hAnsi="Times New Roman"/>
          <w:bCs/>
          <w:sz w:val="24"/>
        </w:rPr>
      </w:pPr>
    </w:p>
    <w:p w14:paraId="3FE947E6" w14:textId="4A1A7E5B" w:rsidR="007524F0" w:rsidRPr="00CA399D" w:rsidRDefault="009E2C8F" w:rsidP="00CF19AF">
      <w:pPr>
        <w:spacing w:after="0" w:line="240" w:lineRule="auto"/>
        <w:jc w:val="both"/>
        <w:rPr>
          <w:rFonts w:ascii="Times New Roman" w:hAnsi="Times New Roman"/>
          <w:bCs/>
          <w:sz w:val="24"/>
        </w:rPr>
      </w:pPr>
      <w:r w:rsidRPr="00CA399D">
        <w:rPr>
          <w:rFonts w:ascii="Times New Roman" w:hAnsi="Times New Roman"/>
          <w:b/>
          <w:sz w:val="24"/>
        </w:rPr>
        <w:t>8</w:t>
      </w:r>
      <w:r w:rsidR="007524F0" w:rsidRPr="00CA399D">
        <w:rPr>
          <w:rFonts w:ascii="Times New Roman" w:hAnsi="Times New Roman"/>
          <w:b/>
          <w:sz w:val="24"/>
        </w:rPr>
        <w:t>)</w:t>
      </w:r>
      <w:r w:rsidR="007524F0" w:rsidRPr="00CA399D">
        <w:rPr>
          <w:rFonts w:ascii="Times New Roman" w:hAnsi="Times New Roman"/>
          <w:bCs/>
          <w:sz w:val="24"/>
        </w:rPr>
        <w:t xml:space="preserve"> paragrahvi 27 täiendatakse lõikega 10 järgmises sõnastuses:</w:t>
      </w:r>
    </w:p>
    <w:p w14:paraId="7A3F61CA" w14:textId="3D4FCBED" w:rsidR="003F555D" w:rsidRPr="00CA399D" w:rsidRDefault="00627E82" w:rsidP="00CF19AF">
      <w:pPr>
        <w:pStyle w:val="Normaallaadveeb"/>
        <w:spacing w:before="0" w:after="0" w:afterAutospacing="0"/>
        <w:jc w:val="both"/>
        <w:rPr>
          <w:bCs/>
        </w:rPr>
      </w:pPr>
      <w:r w:rsidRPr="00CA399D">
        <w:rPr>
          <w:bCs/>
        </w:rPr>
        <w:t>„10) Kui osalise või puuduva töövõimega isikule määratakse töövõimetoetus perioodi eest, mille eest talle maksti töötutoetust tööturumeetmete seaduse enne 2026. aasta 1. jaanuari kehtinud redaktsiooni alusel, vähendatakse sama perioodi eest makstavat töövõimetoetust töötutoetuse summa võrra.“.</w:t>
      </w:r>
    </w:p>
    <w:p w14:paraId="37E1C77B" w14:textId="77777777" w:rsidR="00A02D21" w:rsidRPr="00CA399D" w:rsidRDefault="00A02D21" w:rsidP="00CF19AF">
      <w:pPr>
        <w:pStyle w:val="Normaallaadveeb"/>
        <w:spacing w:before="0" w:after="0" w:afterAutospacing="0"/>
        <w:jc w:val="both"/>
        <w:rPr>
          <w:b/>
        </w:rPr>
      </w:pPr>
    </w:p>
    <w:p w14:paraId="06BD7BC9" w14:textId="5A25FD64" w:rsidR="00B033E5" w:rsidRPr="00CA399D" w:rsidRDefault="00203162" w:rsidP="00CF19AF">
      <w:pPr>
        <w:pStyle w:val="Normaallaadveeb"/>
        <w:spacing w:before="0" w:after="0" w:afterAutospacing="0"/>
        <w:jc w:val="both"/>
        <w:rPr>
          <w:b/>
        </w:rPr>
      </w:pPr>
      <w:r w:rsidRPr="00CA399D">
        <w:rPr>
          <w:b/>
        </w:rPr>
        <w:t xml:space="preserve">§ </w:t>
      </w:r>
      <w:r w:rsidR="0043360E" w:rsidRPr="00CA399D">
        <w:rPr>
          <w:b/>
        </w:rPr>
        <w:t>9</w:t>
      </w:r>
      <w:r w:rsidR="00FF7526" w:rsidRPr="00CA399D">
        <w:rPr>
          <w:b/>
        </w:rPr>
        <w:t>.</w:t>
      </w:r>
      <w:r w:rsidRPr="00CA399D">
        <w:rPr>
          <w:b/>
        </w:rPr>
        <w:t xml:space="preserve"> Seaduse jõustumine</w:t>
      </w:r>
    </w:p>
    <w:p w14:paraId="24E40120" w14:textId="0F2753F7" w:rsidR="00203162" w:rsidRPr="00CA399D" w:rsidRDefault="00203162" w:rsidP="00CF19AF">
      <w:pPr>
        <w:pStyle w:val="Normaallaadveeb"/>
        <w:spacing w:before="0" w:after="0" w:afterAutospacing="0"/>
        <w:jc w:val="both"/>
      </w:pPr>
    </w:p>
    <w:p w14:paraId="35621907" w14:textId="3BB5454A" w:rsidR="00950299" w:rsidRPr="00CA399D" w:rsidRDefault="00D95C2B" w:rsidP="00CF19AF">
      <w:pPr>
        <w:pStyle w:val="Normaallaadveeb"/>
        <w:spacing w:before="0" w:after="0" w:afterAutospacing="0"/>
        <w:jc w:val="both"/>
        <w:rPr>
          <w:bCs/>
        </w:rPr>
      </w:pPr>
      <w:r w:rsidRPr="00CA399D">
        <w:rPr>
          <w:rFonts w:eastAsia="Calibri"/>
        </w:rPr>
        <w:t>Käesoleva seaduse § 1 punktid 1</w:t>
      </w:r>
      <w:r w:rsidR="006D3B4D" w:rsidRPr="00CA399D">
        <w:rPr>
          <w:rFonts w:eastAsia="Calibri"/>
        </w:rPr>
        <w:t>,</w:t>
      </w:r>
      <w:r w:rsidR="005C28A4" w:rsidRPr="00CA399D">
        <w:rPr>
          <w:rFonts w:eastAsia="Calibri"/>
        </w:rPr>
        <w:t xml:space="preserve"> </w:t>
      </w:r>
      <w:r w:rsidR="006D3B4D" w:rsidRPr="00CA399D">
        <w:rPr>
          <w:rFonts w:eastAsia="Calibri"/>
        </w:rPr>
        <w:t>3</w:t>
      </w:r>
      <w:r w:rsidRPr="00CA399D">
        <w:rPr>
          <w:rFonts w:eastAsia="Calibri"/>
        </w:rPr>
        <w:t>−6, 8</w:t>
      </w:r>
      <w:r w:rsidR="00650236" w:rsidRPr="00CA399D">
        <w:rPr>
          <w:rFonts w:eastAsia="Calibri"/>
        </w:rPr>
        <w:t>,</w:t>
      </w:r>
      <w:r w:rsidR="00F624D7" w:rsidRPr="00CA399D">
        <w:rPr>
          <w:rFonts w:eastAsia="Calibri"/>
        </w:rPr>
        <w:t xml:space="preserve"> </w:t>
      </w:r>
      <w:r w:rsidR="00E77D75" w:rsidRPr="00CA399D">
        <w:rPr>
          <w:rFonts w:eastAsia="Calibri"/>
        </w:rPr>
        <w:t>9</w:t>
      </w:r>
      <w:r w:rsidRPr="00CA399D">
        <w:rPr>
          <w:rFonts w:eastAsia="Calibri"/>
        </w:rPr>
        <w:t xml:space="preserve">, </w:t>
      </w:r>
      <w:del w:id="100" w:author="Aili Sandre" w:date="2024-07-04T15:37:00Z">
        <w:r w:rsidRPr="00CA399D" w:rsidDel="00A659F7">
          <w:rPr>
            <w:rFonts w:eastAsia="Calibri"/>
          </w:rPr>
          <w:delText xml:space="preserve">punktid </w:delText>
        </w:r>
      </w:del>
      <w:r w:rsidRPr="00CA399D">
        <w:rPr>
          <w:rFonts w:eastAsia="Calibri"/>
        </w:rPr>
        <w:t>1</w:t>
      </w:r>
      <w:r w:rsidR="00650236" w:rsidRPr="00CA399D">
        <w:rPr>
          <w:rFonts w:eastAsia="Calibri"/>
        </w:rPr>
        <w:t>1</w:t>
      </w:r>
      <w:r w:rsidRPr="00CA399D">
        <w:rPr>
          <w:rFonts w:eastAsia="Calibri"/>
        </w:rPr>
        <w:t>−20</w:t>
      </w:r>
      <w:r w:rsidR="00F10F0A" w:rsidRPr="00CA399D">
        <w:rPr>
          <w:rFonts w:eastAsia="Calibri"/>
        </w:rPr>
        <w:t>,</w:t>
      </w:r>
      <w:r w:rsidRPr="00CA399D">
        <w:rPr>
          <w:rFonts w:eastAsia="Calibri"/>
        </w:rPr>
        <w:t xml:space="preserve"> 22−2</w:t>
      </w:r>
      <w:r w:rsidR="003C34E9" w:rsidRPr="00CA399D">
        <w:rPr>
          <w:rFonts w:eastAsia="Calibri"/>
        </w:rPr>
        <w:t>7</w:t>
      </w:r>
      <w:r w:rsidR="007A24C2" w:rsidRPr="00CA399D">
        <w:rPr>
          <w:rFonts w:eastAsia="Calibri"/>
        </w:rPr>
        <w:t>,</w:t>
      </w:r>
      <w:r w:rsidRPr="00CA399D">
        <w:rPr>
          <w:rFonts w:eastAsia="Calibri"/>
        </w:rPr>
        <w:t xml:space="preserve"> §-d </w:t>
      </w:r>
      <w:r w:rsidR="00F072BD" w:rsidRPr="00CA399D">
        <w:rPr>
          <w:rFonts w:eastAsia="Calibri"/>
        </w:rPr>
        <w:t>2</w:t>
      </w:r>
      <w:r w:rsidRPr="00CA399D">
        <w:rPr>
          <w:rFonts w:eastAsia="Calibri"/>
        </w:rPr>
        <w:t>−</w:t>
      </w:r>
      <w:r w:rsidR="00F072BD" w:rsidRPr="00CA399D">
        <w:rPr>
          <w:rFonts w:eastAsia="Calibri"/>
        </w:rPr>
        <w:t>6</w:t>
      </w:r>
      <w:r w:rsidR="007E26B9" w:rsidRPr="00CA399D">
        <w:rPr>
          <w:rFonts w:eastAsia="Calibri"/>
        </w:rPr>
        <w:t>,</w:t>
      </w:r>
      <w:r w:rsidRPr="00CA399D">
        <w:rPr>
          <w:rFonts w:eastAsia="Calibri"/>
        </w:rPr>
        <w:t xml:space="preserve"> </w:t>
      </w:r>
      <w:r w:rsidR="007E26B9" w:rsidRPr="00CA399D">
        <w:rPr>
          <w:rFonts w:eastAsia="Calibri"/>
        </w:rPr>
        <w:t>§ 7 punktid 1−5 ja 7−</w:t>
      </w:r>
      <w:r w:rsidR="00E240E8" w:rsidRPr="00CA399D">
        <w:rPr>
          <w:rFonts w:eastAsia="Calibri"/>
        </w:rPr>
        <w:t xml:space="preserve">17 </w:t>
      </w:r>
      <w:r w:rsidR="00F10F0A" w:rsidRPr="00CA399D">
        <w:rPr>
          <w:rFonts w:eastAsia="Calibri"/>
        </w:rPr>
        <w:t xml:space="preserve">ning </w:t>
      </w:r>
      <w:r w:rsidRPr="00CA399D">
        <w:rPr>
          <w:rFonts w:eastAsia="Calibri"/>
        </w:rPr>
        <w:t xml:space="preserve">§ 8 punktid 3 ja 8 jõustuvad </w:t>
      </w:r>
      <w:r w:rsidR="006B2BFF" w:rsidRPr="00CA399D">
        <w:rPr>
          <w:rFonts w:eastAsia="Calibri"/>
        </w:rPr>
        <w:t>202</w:t>
      </w:r>
      <w:r w:rsidR="00BC0790" w:rsidRPr="00CA399D">
        <w:rPr>
          <w:rFonts w:eastAsia="Calibri"/>
        </w:rPr>
        <w:t>6</w:t>
      </w:r>
      <w:r w:rsidR="006B2BFF" w:rsidRPr="00CA399D">
        <w:rPr>
          <w:rFonts w:eastAsia="Calibri"/>
        </w:rPr>
        <w:t xml:space="preserve">. aasta 1. </w:t>
      </w:r>
      <w:r w:rsidR="00BC0790" w:rsidRPr="00CA399D">
        <w:rPr>
          <w:rFonts w:eastAsia="Calibri"/>
        </w:rPr>
        <w:t>jaanuar</w:t>
      </w:r>
      <w:r w:rsidR="006B2BFF" w:rsidRPr="00CA399D">
        <w:rPr>
          <w:rFonts w:eastAsia="Calibri"/>
        </w:rPr>
        <w:t>il.</w:t>
      </w:r>
    </w:p>
    <w:p w14:paraId="7F016131" w14:textId="77777777" w:rsidR="0004314D" w:rsidRPr="00CA399D" w:rsidRDefault="0004314D" w:rsidP="00CF19AF">
      <w:pPr>
        <w:pStyle w:val="Normaallaadveeb"/>
        <w:spacing w:before="0" w:after="0" w:afterAutospacing="0"/>
        <w:jc w:val="both"/>
        <w:rPr>
          <w:bCs/>
        </w:rPr>
      </w:pPr>
    </w:p>
    <w:p w14:paraId="064877BB" w14:textId="4E37D677" w:rsidR="0004314D" w:rsidRPr="00CA399D" w:rsidRDefault="0004314D" w:rsidP="00CF19AF">
      <w:pPr>
        <w:pStyle w:val="Normaallaadveeb"/>
        <w:spacing w:before="0" w:after="0" w:afterAutospacing="0"/>
        <w:jc w:val="both"/>
      </w:pPr>
    </w:p>
    <w:p w14:paraId="2D9C2668" w14:textId="2FEF2F95" w:rsidR="000B617E" w:rsidRPr="00CA399D" w:rsidRDefault="000B617E" w:rsidP="00CF19AF">
      <w:pPr>
        <w:pStyle w:val="Normaallaadveeb"/>
        <w:spacing w:before="0" w:after="0" w:afterAutospacing="0"/>
        <w:jc w:val="both"/>
      </w:pPr>
    </w:p>
    <w:p w14:paraId="3D86B902" w14:textId="0D19ADC0" w:rsidR="000B617E" w:rsidRPr="00CA399D" w:rsidRDefault="00587C84"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Lauri Hussar</w:t>
      </w:r>
    </w:p>
    <w:p w14:paraId="77884922" w14:textId="7FC71E9A" w:rsidR="00587C84" w:rsidRPr="00CA399D" w:rsidRDefault="00587C84" w:rsidP="00CF19AF">
      <w:pPr>
        <w:spacing w:after="0" w:line="240" w:lineRule="auto"/>
        <w:jc w:val="both"/>
        <w:rPr>
          <w:rFonts w:ascii="Times New Roman" w:hAnsi="Times New Roman" w:cs="Times New Roman"/>
          <w:sz w:val="24"/>
          <w:szCs w:val="24"/>
        </w:rPr>
      </w:pPr>
      <w:r w:rsidRPr="00CA399D">
        <w:rPr>
          <w:rFonts w:ascii="Times New Roman" w:hAnsi="Times New Roman" w:cs="Times New Roman"/>
          <w:sz w:val="24"/>
          <w:szCs w:val="24"/>
        </w:rPr>
        <w:t>Riigikogu esimees</w:t>
      </w:r>
    </w:p>
    <w:p w14:paraId="74746262" w14:textId="77777777" w:rsidR="000B617E" w:rsidRPr="00CA399D" w:rsidRDefault="000B617E" w:rsidP="00CF19AF">
      <w:pPr>
        <w:spacing w:after="0" w:line="240" w:lineRule="auto"/>
        <w:jc w:val="both"/>
        <w:rPr>
          <w:rFonts w:ascii="Times New Roman" w:hAnsi="Times New Roman" w:cs="Times New Roman"/>
          <w:sz w:val="24"/>
          <w:szCs w:val="24"/>
        </w:rPr>
      </w:pPr>
    </w:p>
    <w:p w14:paraId="248FC210" w14:textId="77777777" w:rsidR="00587C84" w:rsidRPr="00CA399D" w:rsidRDefault="00587C84" w:rsidP="00CF19AF">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CA399D">
        <w:rPr>
          <w:rFonts w:ascii="Times New Roman" w:eastAsia="Arial Unicode MS" w:hAnsi="Times New Roman" w:cs="Times New Roman"/>
          <w:kern w:val="3"/>
          <w:sz w:val="24"/>
          <w:szCs w:val="24"/>
          <w:lang w:eastAsia="et-EE"/>
        </w:rPr>
        <w:t>Tallinn,</w:t>
      </w:r>
      <w:r w:rsidRPr="00CA399D">
        <w:rPr>
          <w:rFonts w:ascii="Times New Roman" w:eastAsia="Arial Unicode MS" w:hAnsi="Times New Roman" w:cs="Times New Roman"/>
          <w:kern w:val="3"/>
          <w:sz w:val="24"/>
          <w:szCs w:val="24"/>
          <w:lang w:eastAsia="et-EE"/>
        </w:rPr>
        <w:tab/>
      </w:r>
      <w:r w:rsidRPr="00CA399D">
        <w:rPr>
          <w:rFonts w:ascii="Times New Roman" w:eastAsia="Arial Unicode MS" w:hAnsi="Times New Roman" w:cs="Times New Roman"/>
          <w:kern w:val="3"/>
          <w:sz w:val="24"/>
          <w:szCs w:val="24"/>
          <w:lang w:eastAsia="et-EE"/>
        </w:rPr>
        <w:tab/>
        <w:t>2024</w:t>
      </w:r>
    </w:p>
    <w:p w14:paraId="4F30EA5D" w14:textId="77777777" w:rsidR="005B2A24" w:rsidRPr="00CA399D" w:rsidRDefault="005B2A24" w:rsidP="00CF19AF">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3A14941D" w14:textId="18FC391E" w:rsidR="00587C84" w:rsidRPr="00CA399D" w:rsidRDefault="00587C84" w:rsidP="00CF19AF">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CA399D">
        <w:rPr>
          <w:rFonts w:ascii="Times New Roman" w:eastAsia="Arial Unicode MS" w:hAnsi="Times New Roman" w:cs="Times New Roman"/>
          <w:kern w:val="3"/>
          <w:sz w:val="24"/>
          <w:szCs w:val="24"/>
          <w:lang w:eastAsia="et-EE"/>
        </w:rPr>
        <w:t xml:space="preserve">Algatab Vabariigi Valitsus </w:t>
      </w:r>
    </w:p>
    <w:p w14:paraId="0DEB5E47" w14:textId="77777777" w:rsidR="00587C84" w:rsidRPr="00CA399D" w:rsidRDefault="00587C84" w:rsidP="00CF19AF">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198C952C" w14:textId="77777777" w:rsidR="00587C84" w:rsidRPr="00CA399D" w:rsidRDefault="00587C84" w:rsidP="00CF19AF">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CA399D">
        <w:rPr>
          <w:rFonts w:ascii="Times New Roman" w:eastAsia="Arial Unicode MS" w:hAnsi="Times New Roman" w:cs="Times New Roman"/>
          <w:kern w:val="3"/>
          <w:sz w:val="24"/>
          <w:szCs w:val="24"/>
          <w:lang w:eastAsia="et-EE"/>
        </w:rPr>
        <w:t>(allkirjastatud digitaalselt)</w:t>
      </w:r>
    </w:p>
    <w:p w14:paraId="1C5EC82C" w14:textId="77777777" w:rsidR="000B617E" w:rsidRPr="00CA399D" w:rsidRDefault="000B617E" w:rsidP="00CF19AF">
      <w:pPr>
        <w:pStyle w:val="Normaallaadveeb"/>
        <w:spacing w:before="0" w:after="0" w:afterAutospacing="0"/>
        <w:jc w:val="both"/>
      </w:pPr>
    </w:p>
    <w:p w14:paraId="6875D6B3" w14:textId="77777777" w:rsidR="00514AA9" w:rsidRPr="00CA399D" w:rsidRDefault="00514AA9" w:rsidP="00CF19AF">
      <w:pPr>
        <w:pStyle w:val="Normaallaadveeb"/>
        <w:spacing w:before="0" w:after="0" w:afterAutospacing="0"/>
        <w:jc w:val="both"/>
      </w:pPr>
    </w:p>
    <w:p w14:paraId="68686AE3" w14:textId="77777777" w:rsidR="00356506" w:rsidRPr="00450E26" w:rsidRDefault="00356506" w:rsidP="00CF19AF">
      <w:pPr>
        <w:pStyle w:val="Normaallaadveeb"/>
        <w:spacing w:before="0" w:after="0" w:afterAutospacing="0"/>
        <w:jc w:val="both"/>
        <w:rPr>
          <w:highlight w:val="green"/>
        </w:rPr>
      </w:pPr>
    </w:p>
    <w:sectPr w:rsidR="00356506" w:rsidRPr="00450E26" w:rsidSect="00341B20">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Aili Sandre" w:date="2024-07-07T08:49:00Z" w:initials="AS">
    <w:p w14:paraId="11393D1C" w14:textId="77777777" w:rsidR="000B11E2" w:rsidRDefault="000B11E2">
      <w:pPr>
        <w:pStyle w:val="Kommentaaritekst"/>
      </w:pPr>
      <w:r>
        <w:rPr>
          <w:rStyle w:val="Kommentaariviide"/>
        </w:rPr>
        <w:annotationRef/>
      </w:r>
      <w:r>
        <w:t xml:space="preserve">Tekstis on kasutatud kord väljendit </w:t>
      </w:r>
      <w:r>
        <w:rPr>
          <w:i/>
          <w:iCs/>
        </w:rPr>
        <w:t>kui on täidetud kõik järgmised tingimuse</w:t>
      </w:r>
      <w:r>
        <w:t xml:space="preserve">d ja loetelu punktides kirjas, et </w:t>
      </w:r>
      <w:r>
        <w:rPr>
          <w:i/>
          <w:iCs/>
        </w:rPr>
        <w:t>kindlustatu on</w:t>
      </w:r>
      <w:r>
        <w:t xml:space="preserve">, </w:t>
      </w:r>
    </w:p>
    <w:p w14:paraId="5BEA1384" w14:textId="77777777" w:rsidR="000B11E2" w:rsidRDefault="000B11E2">
      <w:pPr>
        <w:pStyle w:val="Kommentaaritekst"/>
      </w:pPr>
      <w:r>
        <w:t xml:space="preserve">Siis selline variant: </w:t>
      </w:r>
      <w:r>
        <w:rPr>
          <w:i/>
          <w:iCs/>
        </w:rPr>
        <w:t>kui ta on täitnud kõik järgmised tingimused.</w:t>
      </w:r>
    </w:p>
    <w:p w14:paraId="71852AE9" w14:textId="77777777" w:rsidR="000B11E2" w:rsidRDefault="000B11E2" w:rsidP="00441026">
      <w:pPr>
        <w:pStyle w:val="Kommentaaritekst"/>
      </w:pPr>
      <w:r>
        <w:t xml:space="preserve">Ja ka kolmandas variandis pole ei </w:t>
      </w:r>
      <w:r>
        <w:rPr>
          <w:i/>
          <w:iCs/>
        </w:rPr>
        <w:t>kindlustatu on</w:t>
      </w:r>
      <w:r>
        <w:t xml:space="preserve"> ega</w:t>
      </w:r>
      <w:r>
        <w:rPr>
          <w:i/>
          <w:iCs/>
        </w:rPr>
        <w:t xml:space="preserve"> ta on</w:t>
      </w:r>
      <w:r>
        <w:t xml:space="preserve">. </w:t>
      </w:r>
    </w:p>
  </w:comment>
  <w:comment w:id="6" w:author="Mari Käbi" w:date="2024-07-17T13:37:00Z" w:initials="MK">
    <w:p w14:paraId="4CF9ADD0" w14:textId="77777777" w:rsidR="000F224E" w:rsidRDefault="000F224E" w:rsidP="000F224E">
      <w:pPr>
        <w:pStyle w:val="Kommentaaritekst"/>
      </w:pPr>
      <w:r>
        <w:rPr>
          <w:rStyle w:val="Kommentaariviide"/>
        </w:rPr>
        <w:annotationRef/>
      </w:r>
      <w:r>
        <w:t>Viidatus sätetes ei ole kasutatud mõistet "referentsperiood". Selle mõiste sisu on eelnõus avamata, mistõttu on sätetest raske aru saada.</w:t>
      </w:r>
    </w:p>
    <w:p w14:paraId="7A16F201" w14:textId="77777777" w:rsidR="000F224E" w:rsidRDefault="000F224E" w:rsidP="000F224E">
      <w:pPr>
        <w:pStyle w:val="Kommentaaritekst"/>
      </w:pPr>
      <w:r>
        <w:t>Palume kas avada referentsperioodi mõiste sisu või sõnastada sätted ilma selle mõisteta.</w:t>
      </w:r>
    </w:p>
  </w:comment>
  <w:comment w:id="14" w:author="Aili Sandre" w:date="2024-07-07T08:51:00Z" w:initials="AS">
    <w:p w14:paraId="0DA722AB" w14:textId="5CEB7C58" w:rsidR="006F77CD" w:rsidRDefault="006F77CD" w:rsidP="009C321F">
      <w:pPr>
        <w:pStyle w:val="Kommentaaritekst"/>
      </w:pPr>
      <w:r>
        <w:rPr>
          <w:rStyle w:val="Kommentaariviide"/>
        </w:rPr>
        <w:annotationRef/>
      </w:r>
      <w:r>
        <w:t>Kas kõik see peab olema ühes sättes?</w:t>
      </w:r>
    </w:p>
  </w:comment>
  <w:comment w:id="15" w:author="Mari Käbi" w:date="2024-07-17T09:12:00Z" w:initials="MK">
    <w:p w14:paraId="78F27223" w14:textId="77777777" w:rsidR="00AC786E" w:rsidRDefault="00AC786E" w:rsidP="00AC786E">
      <w:pPr>
        <w:pStyle w:val="Kommentaaritekst"/>
      </w:pPr>
      <w:r>
        <w:rPr>
          <w:rStyle w:val="Kommentaariviide"/>
        </w:rPr>
        <w:annotationRef/>
      </w:r>
      <w:r>
        <w:t xml:space="preserve">Palume kaaluda, kas sättes toodud reeglid tuleks esitada eraldi lõigetena. Normitehnika loogika kohaselt esitatakse kõik erijuhud eraldi lõigetena (lõikes 1 on üldreegel, järgmistes lõigetes erandid või täpsustused). </w:t>
      </w:r>
    </w:p>
  </w:comment>
  <w:comment w:id="16" w:author="Mari Käbi" w:date="2024-07-17T09:20:00Z" w:initials="MK">
    <w:p w14:paraId="4845385B" w14:textId="77777777" w:rsidR="00AC786E" w:rsidRDefault="00AC786E" w:rsidP="00AC786E">
      <w:pPr>
        <w:pStyle w:val="Kommentaaritekst"/>
      </w:pPr>
      <w:r>
        <w:rPr>
          <w:rStyle w:val="Kommentaariviide"/>
        </w:rPr>
        <w:annotationRef/>
      </w:r>
      <w:r>
        <w:t>Eelmine muutmissäte muutis § 8 lg 2 p 2 sõnastust, siinne säte tunnistab aga lõike 2 kehtetuks. Palume kontrollida, milliseid sätteid kehtetuks tunnistada tuleb (äkki pigem lõiked 2.1 ja 3).</w:t>
      </w:r>
    </w:p>
  </w:comment>
  <w:comment w:id="46" w:author="Mari Käbi" w:date="2024-07-17T11:04:00Z" w:initials="MK">
    <w:p w14:paraId="057C11D9" w14:textId="77777777" w:rsidR="00D26879" w:rsidRDefault="00D26879" w:rsidP="00D26879">
      <w:pPr>
        <w:pStyle w:val="Kommentaaritekst"/>
      </w:pPr>
      <w:r>
        <w:rPr>
          <w:rStyle w:val="Kommentaariviide"/>
        </w:rPr>
        <w:annotationRef/>
      </w:r>
      <w:r>
        <w:t>Säte jõustub üldises korras. Kas muudatus põhjendatud, arvestades, et töötuskindlustushüvitist on kuni 01.01.2026 vaid üht liiki?</w:t>
      </w:r>
    </w:p>
  </w:comment>
  <w:comment w:id="47" w:author="Aili Sandre" w:date="2024-07-07T08:55:00Z" w:initials="AS">
    <w:p w14:paraId="2820191E" w14:textId="710B4A2E" w:rsidR="006F77CD" w:rsidRDefault="006F77CD" w:rsidP="00F03F08">
      <w:pPr>
        <w:pStyle w:val="Kommentaaritekst"/>
      </w:pPr>
      <w:r>
        <w:rPr>
          <w:rStyle w:val="Kommentaariviide"/>
        </w:rPr>
        <w:annotationRef/>
      </w:r>
      <w:r>
        <w:t>Kas isiku all mõeldakse kindlustatut?</w:t>
      </w:r>
    </w:p>
  </w:comment>
  <w:comment w:id="52" w:author="Aili Sandre" w:date="2024-07-07T08:57:00Z" w:initials="AS">
    <w:p w14:paraId="3A9823F4" w14:textId="77777777" w:rsidR="006F77CD" w:rsidRDefault="006F77CD" w:rsidP="00DB3661">
      <w:pPr>
        <w:pStyle w:val="Kommentaaritekst"/>
      </w:pPr>
      <w:r>
        <w:rPr>
          <w:rStyle w:val="Kommentaariviide"/>
        </w:rPr>
        <w:annotationRef/>
      </w:r>
      <w:r>
        <w:t>Eespool on sama tekst esitatud loeteluna.</w:t>
      </w:r>
    </w:p>
  </w:comment>
  <w:comment w:id="75" w:author="Aili Sandre" w:date="2024-07-07T09:03:00Z" w:initials="AS">
    <w:p w14:paraId="1C0D30CB" w14:textId="3E208781" w:rsidR="00E964D6" w:rsidRDefault="00E964D6" w:rsidP="005263A0">
      <w:pPr>
        <w:pStyle w:val="Kommentaaritekst"/>
      </w:pPr>
      <w:r>
        <w:rPr>
          <w:rStyle w:val="Kommentaariviide"/>
        </w:rPr>
        <w:annotationRef/>
      </w:r>
      <w:r>
        <w:t>Ma jätaks sulgudes oleva osa välja.</w:t>
      </w:r>
    </w:p>
  </w:comment>
  <w:comment w:id="80" w:author="Aili Sandre" w:date="2024-07-04T15:31:00Z" w:initials="AS">
    <w:p w14:paraId="24F4BD33" w14:textId="76343519" w:rsidR="00A659F7" w:rsidRDefault="00A659F7" w:rsidP="00E86818">
      <w:pPr>
        <w:pStyle w:val="Kommentaaritekst"/>
      </w:pPr>
      <w:r>
        <w:rPr>
          <w:rStyle w:val="Kommentaariviide"/>
        </w:rPr>
        <w:annotationRef/>
      </w:r>
      <w:r>
        <w:t>Õpib ja on õppimise lõpetanud samal ajal?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852AE9" w15:done="0"/>
  <w15:commentEx w15:paraId="7A16F201" w15:done="0"/>
  <w15:commentEx w15:paraId="0DA722AB" w15:done="0"/>
  <w15:commentEx w15:paraId="78F27223" w15:paraIdParent="0DA722AB" w15:done="0"/>
  <w15:commentEx w15:paraId="4845385B" w15:done="0"/>
  <w15:commentEx w15:paraId="057C11D9" w15:done="0"/>
  <w15:commentEx w15:paraId="2820191E" w15:done="0"/>
  <w15:commentEx w15:paraId="3A9823F4" w15:done="0"/>
  <w15:commentEx w15:paraId="1C0D30CB" w15:done="0"/>
  <w15:commentEx w15:paraId="24F4BD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4D528" w16cex:dateUtc="2024-07-07T05:49:00Z"/>
  <w16cex:commentExtensible w16cex:durableId="2A424799" w16cex:dateUtc="2024-07-17T10:37:00Z"/>
  <w16cex:commentExtensible w16cex:durableId="2A34D5AA" w16cex:dateUtc="2024-07-07T05:51:00Z"/>
  <w16cex:commentExtensible w16cex:durableId="2A420965" w16cex:dateUtc="2024-07-17T06:12:00Z"/>
  <w16cex:commentExtensible w16cex:durableId="2A420B55" w16cex:dateUtc="2024-07-17T06:20:00Z"/>
  <w16cex:commentExtensible w16cex:durableId="2A4223B5" w16cex:dateUtc="2024-07-17T08:04:00Z"/>
  <w16cex:commentExtensible w16cex:durableId="2A34D68A" w16cex:dateUtc="2024-07-07T05:55:00Z"/>
  <w16cex:commentExtensible w16cex:durableId="2A34D6E3" w16cex:dateUtc="2024-07-07T05:57:00Z"/>
  <w16cex:commentExtensible w16cex:durableId="2A34D859" w16cex:dateUtc="2024-07-07T06:03:00Z"/>
  <w16cex:commentExtensible w16cex:durableId="2A313EB7" w16cex:dateUtc="2024-07-04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852AE9" w16cid:durableId="2A34D528"/>
  <w16cid:commentId w16cid:paraId="7A16F201" w16cid:durableId="2A424799"/>
  <w16cid:commentId w16cid:paraId="0DA722AB" w16cid:durableId="2A34D5AA"/>
  <w16cid:commentId w16cid:paraId="78F27223" w16cid:durableId="2A420965"/>
  <w16cid:commentId w16cid:paraId="4845385B" w16cid:durableId="2A420B55"/>
  <w16cid:commentId w16cid:paraId="057C11D9" w16cid:durableId="2A4223B5"/>
  <w16cid:commentId w16cid:paraId="2820191E" w16cid:durableId="2A34D68A"/>
  <w16cid:commentId w16cid:paraId="3A9823F4" w16cid:durableId="2A34D6E3"/>
  <w16cid:commentId w16cid:paraId="1C0D30CB" w16cid:durableId="2A34D859"/>
  <w16cid:commentId w16cid:paraId="24F4BD33" w16cid:durableId="2A313E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4350" w14:textId="77777777" w:rsidR="00695D13" w:rsidRPr="00CA399D" w:rsidRDefault="00695D13" w:rsidP="00B033E5">
      <w:pPr>
        <w:spacing w:after="0" w:line="240" w:lineRule="auto"/>
      </w:pPr>
      <w:r w:rsidRPr="00CA399D">
        <w:separator/>
      </w:r>
    </w:p>
  </w:endnote>
  <w:endnote w:type="continuationSeparator" w:id="0">
    <w:p w14:paraId="784C9B10" w14:textId="77777777" w:rsidR="00695D13" w:rsidRPr="00CA399D" w:rsidRDefault="00695D13" w:rsidP="00B033E5">
      <w:pPr>
        <w:spacing w:after="0" w:line="240" w:lineRule="auto"/>
      </w:pPr>
      <w:r w:rsidRPr="00CA399D">
        <w:continuationSeparator/>
      </w:r>
    </w:p>
  </w:endnote>
  <w:endnote w:type="continuationNotice" w:id="1">
    <w:p w14:paraId="6160E08F" w14:textId="77777777" w:rsidR="00695D13" w:rsidRPr="00CA399D" w:rsidRDefault="00695D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763277"/>
      <w:docPartObj>
        <w:docPartGallery w:val="Page Numbers (Bottom of Page)"/>
        <w:docPartUnique/>
      </w:docPartObj>
    </w:sdtPr>
    <w:sdtEndPr/>
    <w:sdtContent>
      <w:p w14:paraId="768C6518" w14:textId="56725668" w:rsidR="00684122" w:rsidRPr="00CA399D" w:rsidRDefault="00684122" w:rsidP="0095552F">
        <w:pPr>
          <w:pStyle w:val="Jalus"/>
          <w:jc w:val="center"/>
        </w:pPr>
        <w:r w:rsidRPr="00CA399D">
          <w:fldChar w:fldCharType="begin"/>
        </w:r>
        <w:r w:rsidRPr="00CA399D">
          <w:instrText>PAGE   \* MERGEFORMAT</w:instrText>
        </w:r>
        <w:r w:rsidRPr="00CA399D">
          <w:fldChar w:fldCharType="separate"/>
        </w:r>
        <w:r w:rsidR="00E47278" w:rsidRPr="00622CB3">
          <w:t>1</w:t>
        </w:r>
        <w:r w:rsidRPr="00CA399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EEFFE" w14:textId="77777777" w:rsidR="00695D13" w:rsidRPr="00CA399D" w:rsidRDefault="00695D13" w:rsidP="00B033E5">
      <w:pPr>
        <w:spacing w:after="0" w:line="240" w:lineRule="auto"/>
      </w:pPr>
      <w:r w:rsidRPr="00CA399D">
        <w:separator/>
      </w:r>
    </w:p>
  </w:footnote>
  <w:footnote w:type="continuationSeparator" w:id="0">
    <w:p w14:paraId="3326EC3F" w14:textId="77777777" w:rsidR="00695D13" w:rsidRPr="00CA399D" w:rsidRDefault="00695D13" w:rsidP="00B033E5">
      <w:pPr>
        <w:spacing w:after="0" w:line="240" w:lineRule="auto"/>
      </w:pPr>
      <w:r w:rsidRPr="00CA399D">
        <w:continuationSeparator/>
      </w:r>
    </w:p>
  </w:footnote>
  <w:footnote w:type="continuationNotice" w:id="1">
    <w:p w14:paraId="37D5A41A" w14:textId="77777777" w:rsidR="00695D13" w:rsidRPr="00CA399D" w:rsidRDefault="00695D1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3B39"/>
    <w:multiLevelType w:val="hybridMultilevel"/>
    <w:tmpl w:val="DBB2C610"/>
    <w:lvl w:ilvl="0" w:tplc="742C55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CF3273E"/>
    <w:multiLevelType w:val="hybridMultilevel"/>
    <w:tmpl w:val="6E74F0A6"/>
    <w:lvl w:ilvl="0" w:tplc="D9DE9574">
      <w:start w:val="1"/>
      <w:numFmt w:val="decimal"/>
      <w:lvlText w:val="%1)"/>
      <w:lvlJc w:val="left"/>
      <w:pPr>
        <w:ind w:left="720" w:hanging="360"/>
      </w:pPr>
      <w:rPr>
        <w:rFonts w:ascii="Times New Roman" w:eastAsiaTheme="minorHAnsi" w:hAnsi="Times New Roman"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2B18C3"/>
    <w:multiLevelType w:val="hybridMultilevel"/>
    <w:tmpl w:val="00C62786"/>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E57AC5"/>
    <w:multiLevelType w:val="hybridMultilevel"/>
    <w:tmpl w:val="78DC0498"/>
    <w:lvl w:ilvl="0" w:tplc="FFFFFFFF">
      <w:start w:val="1"/>
      <w:numFmt w:val="decimal"/>
      <w:lvlText w:val="%1)"/>
      <w:lvlJc w:val="left"/>
      <w:pPr>
        <w:ind w:left="720" w:hanging="360"/>
      </w:pPr>
      <w:rPr>
        <w:rFonts w:ascii="Times New Roman" w:eastAsiaTheme="minorHAnsi" w:hAnsi="Times New Roman"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0735029"/>
    <w:multiLevelType w:val="hybridMultilevel"/>
    <w:tmpl w:val="5D9CA9F8"/>
    <w:lvl w:ilvl="0" w:tplc="041AC2C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36E030F"/>
    <w:multiLevelType w:val="hybridMultilevel"/>
    <w:tmpl w:val="D94CE1FC"/>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528400E"/>
    <w:multiLevelType w:val="hybridMultilevel"/>
    <w:tmpl w:val="709E009E"/>
    <w:lvl w:ilvl="0" w:tplc="1898F3B0">
      <w:start w:val="1"/>
      <w:numFmt w:val="decimal"/>
      <w:lvlText w:val="(%1)"/>
      <w:lvlJc w:val="left"/>
      <w:pPr>
        <w:ind w:left="760" w:hanging="40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5417F9"/>
    <w:multiLevelType w:val="hybridMultilevel"/>
    <w:tmpl w:val="23A25DF4"/>
    <w:lvl w:ilvl="0" w:tplc="5A1AEF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4E33FB1"/>
    <w:multiLevelType w:val="hybridMultilevel"/>
    <w:tmpl w:val="5AB2D14C"/>
    <w:lvl w:ilvl="0" w:tplc="079E745A">
      <w:start w:val="1"/>
      <w:numFmt w:val="bullet"/>
      <w:lvlText w:val=""/>
      <w:lvlJc w:val="left"/>
      <w:pPr>
        <w:ind w:left="720" w:hanging="360"/>
      </w:pPr>
      <w:rPr>
        <w:rFonts w:ascii="Symbol" w:hAnsi="Symbol"/>
      </w:rPr>
    </w:lvl>
    <w:lvl w:ilvl="1" w:tplc="27FEC8E2">
      <w:start w:val="1"/>
      <w:numFmt w:val="bullet"/>
      <w:lvlText w:val=""/>
      <w:lvlJc w:val="left"/>
      <w:pPr>
        <w:ind w:left="720" w:hanging="360"/>
      </w:pPr>
      <w:rPr>
        <w:rFonts w:ascii="Symbol" w:hAnsi="Symbol"/>
      </w:rPr>
    </w:lvl>
    <w:lvl w:ilvl="2" w:tplc="38DCC42A">
      <w:start w:val="1"/>
      <w:numFmt w:val="bullet"/>
      <w:lvlText w:val=""/>
      <w:lvlJc w:val="left"/>
      <w:pPr>
        <w:ind w:left="720" w:hanging="360"/>
      </w:pPr>
      <w:rPr>
        <w:rFonts w:ascii="Symbol" w:hAnsi="Symbol"/>
      </w:rPr>
    </w:lvl>
    <w:lvl w:ilvl="3" w:tplc="1400A3B0">
      <w:start w:val="1"/>
      <w:numFmt w:val="bullet"/>
      <w:lvlText w:val=""/>
      <w:lvlJc w:val="left"/>
      <w:pPr>
        <w:ind w:left="720" w:hanging="360"/>
      </w:pPr>
      <w:rPr>
        <w:rFonts w:ascii="Symbol" w:hAnsi="Symbol"/>
      </w:rPr>
    </w:lvl>
    <w:lvl w:ilvl="4" w:tplc="04488920">
      <w:start w:val="1"/>
      <w:numFmt w:val="bullet"/>
      <w:lvlText w:val=""/>
      <w:lvlJc w:val="left"/>
      <w:pPr>
        <w:ind w:left="720" w:hanging="360"/>
      </w:pPr>
      <w:rPr>
        <w:rFonts w:ascii="Symbol" w:hAnsi="Symbol"/>
      </w:rPr>
    </w:lvl>
    <w:lvl w:ilvl="5" w:tplc="1D74535E">
      <w:start w:val="1"/>
      <w:numFmt w:val="bullet"/>
      <w:lvlText w:val=""/>
      <w:lvlJc w:val="left"/>
      <w:pPr>
        <w:ind w:left="720" w:hanging="360"/>
      </w:pPr>
      <w:rPr>
        <w:rFonts w:ascii="Symbol" w:hAnsi="Symbol"/>
      </w:rPr>
    </w:lvl>
    <w:lvl w:ilvl="6" w:tplc="9D86ADFC">
      <w:start w:val="1"/>
      <w:numFmt w:val="bullet"/>
      <w:lvlText w:val=""/>
      <w:lvlJc w:val="left"/>
      <w:pPr>
        <w:ind w:left="720" w:hanging="360"/>
      </w:pPr>
      <w:rPr>
        <w:rFonts w:ascii="Symbol" w:hAnsi="Symbol"/>
      </w:rPr>
    </w:lvl>
    <w:lvl w:ilvl="7" w:tplc="3A0EBCD6">
      <w:start w:val="1"/>
      <w:numFmt w:val="bullet"/>
      <w:lvlText w:val=""/>
      <w:lvlJc w:val="left"/>
      <w:pPr>
        <w:ind w:left="720" w:hanging="360"/>
      </w:pPr>
      <w:rPr>
        <w:rFonts w:ascii="Symbol" w:hAnsi="Symbol"/>
      </w:rPr>
    </w:lvl>
    <w:lvl w:ilvl="8" w:tplc="EC3AEDDA">
      <w:start w:val="1"/>
      <w:numFmt w:val="bullet"/>
      <w:lvlText w:val=""/>
      <w:lvlJc w:val="left"/>
      <w:pPr>
        <w:ind w:left="720" w:hanging="360"/>
      </w:pPr>
      <w:rPr>
        <w:rFonts w:ascii="Symbol" w:hAnsi="Symbol"/>
      </w:rPr>
    </w:lvl>
  </w:abstractNum>
  <w:abstractNum w:abstractNumId="9" w15:restartNumberingAfterBreak="0">
    <w:nsid w:val="577738BE"/>
    <w:multiLevelType w:val="hybridMultilevel"/>
    <w:tmpl w:val="6CFCA1DC"/>
    <w:lvl w:ilvl="0" w:tplc="095085A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52C0897"/>
    <w:multiLevelType w:val="hybridMultilevel"/>
    <w:tmpl w:val="C200EDC8"/>
    <w:lvl w:ilvl="0" w:tplc="F05E0EB6">
      <w:start w:val="1"/>
      <w:numFmt w:val="decimal"/>
      <w:lvlText w:val="(%1)"/>
      <w:lvlJc w:val="left"/>
      <w:pPr>
        <w:ind w:left="750" w:hanging="39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ED23E39"/>
    <w:multiLevelType w:val="hybridMultilevel"/>
    <w:tmpl w:val="C7989A32"/>
    <w:lvl w:ilvl="0" w:tplc="D786E81A">
      <w:start w:val="1"/>
      <w:numFmt w:val="bullet"/>
      <w:lvlText w:val=""/>
      <w:lvlJc w:val="left"/>
      <w:pPr>
        <w:ind w:left="720" w:hanging="360"/>
      </w:pPr>
      <w:rPr>
        <w:rFonts w:ascii="Symbol" w:hAnsi="Symbol"/>
      </w:rPr>
    </w:lvl>
    <w:lvl w:ilvl="1" w:tplc="B29ED118">
      <w:start w:val="1"/>
      <w:numFmt w:val="bullet"/>
      <w:lvlText w:val=""/>
      <w:lvlJc w:val="left"/>
      <w:pPr>
        <w:ind w:left="720" w:hanging="360"/>
      </w:pPr>
      <w:rPr>
        <w:rFonts w:ascii="Symbol" w:hAnsi="Symbol"/>
      </w:rPr>
    </w:lvl>
    <w:lvl w:ilvl="2" w:tplc="45706C46">
      <w:start w:val="1"/>
      <w:numFmt w:val="bullet"/>
      <w:lvlText w:val=""/>
      <w:lvlJc w:val="left"/>
      <w:pPr>
        <w:ind w:left="720" w:hanging="360"/>
      </w:pPr>
      <w:rPr>
        <w:rFonts w:ascii="Symbol" w:hAnsi="Symbol"/>
      </w:rPr>
    </w:lvl>
    <w:lvl w:ilvl="3" w:tplc="290E6CAA">
      <w:start w:val="1"/>
      <w:numFmt w:val="bullet"/>
      <w:lvlText w:val=""/>
      <w:lvlJc w:val="left"/>
      <w:pPr>
        <w:ind w:left="720" w:hanging="360"/>
      </w:pPr>
      <w:rPr>
        <w:rFonts w:ascii="Symbol" w:hAnsi="Symbol"/>
      </w:rPr>
    </w:lvl>
    <w:lvl w:ilvl="4" w:tplc="48FA1224">
      <w:start w:val="1"/>
      <w:numFmt w:val="bullet"/>
      <w:lvlText w:val=""/>
      <w:lvlJc w:val="left"/>
      <w:pPr>
        <w:ind w:left="720" w:hanging="360"/>
      </w:pPr>
      <w:rPr>
        <w:rFonts w:ascii="Symbol" w:hAnsi="Symbol"/>
      </w:rPr>
    </w:lvl>
    <w:lvl w:ilvl="5" w:tplc="364097CE">
      <w:start w:val="1"/>
      <w:numFmt w:val="bullet"/>
      <w:lvlText w:val=""/>
      <w:lvlJc w:val="left"/>
      <w:pPr>
        <w:ind w:left="720" w:hanging="360"/>
      </w:pPr>
      <w:rPr>
        <w:rFonts w:ascii="Symbol" w:hAnsi="Symbol"/>
      </w:rPr>
    </w:lvl>
    <w:lvl w:ilvl="6" w:tplc="4B14A62C">
      <w:start w:val="1"/>
      <w:numFmt w:val="bullet"/>
      <w:lvlText w:val=""/>
      <w:lvlJc w:val="left"/>
      <w:pPr>
        <w:ind w:left="720" w:hanging="360"/>
      </w:pPr>
      <w:rPr>
        <w:rFonts w:ascii="Symbol" w:hAnsi="Symbol"/>
      </w:rPr>
    </w:lvl>
    <w:lvl w:ilvl="7" w:tplc="4E6ABC20">
      <w:start w:val="1"/>
      <w:numFmt w:val="bullet"/>
      <w:lvlText w:val=""/>
      <w:lvlJc w:val="left"/>
      <w:pPr>
        <w:ind w:left="720" w:hanging="360"/>
      </w:pPr>
      <w:rPr>
        <w:rFonts w:ascii="Symbol" w:hAnsi="Symbol"/>
      </w:rPr>
    </w:lvl>
    <w:lvl w:ilvl="8" w:tplc="B7C22F22">
      <w:start w:val="1"/>
      <w:numFmt w:val="bullet"/>
      <w:lvlText w:val=""/>
      <w:lvlJc w:val="left"/>
      <w:pPr>
        <w:ind w:left="720" w:hanging="360"/>
      </w:pPr>
      <w:rPr>
        <w:rFonts w:ascii="Symbol" w:hAnsi="Symbol"/>
      </w:rPr>
    </w:lvl>
  </w:abstractNum>
  <w:abstractNum w:abstractNumId="12" w15:restartNumberingAfterBreak="0">
    <w:nsid w:val="72980C41"/>
    <w:multiLevelType w:val="hybridMultilevel"/>
    <w:tmpl w:val="8466E6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E60615"/>
    <w:multiLevelType w:val="hybridMultilevel"/>
    <w:tmpl w:val="0436EF3C"/>
    <w:lvl w:ilvl="0" w:tplc="1AE8A79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6854573">
    <w:abstractNumId w:val="0"/>
  </w:num>
  <w:num w:numId="2" w16cid:durableId="622620433">
    <w:abstractNumId w:val="1"/>
  </w:num>
  <w:num w:numId="3" w16cid:durableId="121927712">
    <w:abstractNumId w:val="10"/>
  </w:num>
  <w:num w:numId="4" w16cid:durableId="2085562205">
    <w:abstractNumId w:val="11"/>
  </w:num>
  <w:num w:numId="5" w16cid:durableId="568466355">
    <w:abstractNumId w:val="8"/>
  </w:num>
  <w:num w:numId="6" w16cid:durableId="328410087">
    <w:abstractNumId w:val="12"/>
  </w:num>
  <w:num w:numId="7" w16cid:durableId="1539469110">
    <w:abstractNumId w:val="3"/>
  </w:num>
  <w:num w:numId="8" w16cid:durableId="1651861231">
    <w:abstractNumId w:val="5"/>
  </w:num>
  <w:num w:numId="9" w16cid:durableId="636493848">
    <w:abstractNumId w:val="2"/>
  </w:num>
  <w:num w:numId="10" w16cid:durableId="2001349860">
    <w:abstractNumId w:val="9"/>
  </w:num>
  <w:num w:numId="11" w16cid:durableId="501358870">
    <w:abstractNumId w:val="7"/>
  </w:num>
  <w:num w:numId="12" w16cid:durableId="1903249100">
    <w:abstractNumId w:val="6"/>
  </w:num>
  <w:num w:numId="13" w16cid:durableId="1139610103">
    <w:abstractNumId w:val="4"/>
  </w:num>
  <w:num w:numId="14" w16cid:durableId="2051178252">
    <w:abstractNumId w:val="1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Mari Käbi">
    <w15:presenceInfo w15:providerId="AD" w15:userId="S::Mari.Kabi@just.ee::2637d488-21dc-4431-9d4f-bb4c84dc62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817"/>
    <w:rsid w:val="000008EB"/>
    <w:rsid w:val="0000111C"/>
    <w:rsid w:val="000031FA"/>
    <w:rsid w:val="0000365E"/>
    <w:rsid w:val="00006BF7"/>
    <w:rsid w:val="00007B98"/>
    <w:rsid w:val="000139AF"/>
    <w:rsid w:val="00013F5F"/>
    <w:rsid w:val="000148B3"/>
    <w:rsid w:val="00014AB7"/>
    <w:rsid w:val="000156FA"/>
    <w:rsid w:val="00016022"/>
    <w:rsid w:val="000175AB"/>
    <w:rsid w:val="00020C95"/>
    <w:rsid w:val="000249DB"/>
    <w:rsid w:val="00024C69"/>
    <w:rsid w:val="000264A7"/>
    <w:rsid w:val="0002721D"/>
    <w:rsid w:val="00030927"/>
    <w:rsid w:val="00030D0E"/>
    <w:rsid w:val="00031243"/>
    <w:rsid w:val="000325AF"/>
    <w:rsid w:val="0003324D"/>
    <w:rsid w:val="0003425E"/>
    <w:rsid w:val="0003588B"/>
    <w:rsid w:val="00036409"/>
    <w:rsid w:val="0003732E"/>
    <w:rsid w:val="00041E98"/>
    <w:rsid w:val="000420CE"/>
    <w:rsid w:val="0004253D"/>
    <w:rsid w:val="0004314D"/>
    <w:rsid w:val="00043523"/>
    <w:rsid w:val="00043AE2"/>
    <w:rsid w:val="00044499"/>
    <w:rsid w:val="00044ECA"/>
    <w:rsid w:val="00045698"/>
    <w:rsid w:val="00045BC5"/>
    <w:rsid w:val="000469B0"/>
    <w:rsid w:val="000506A7"/>
    <w:rsid w:val="00050958"/>
    <w:rsid w:val="00050C73"/>
    <w:rsid w:val="0005206E"/>
    <w:rsid w:val="000541D7"/>
    <w:rsid w:val="0005557B"/>
    <w:rsid w:val="00056EE2"/>
    <w:rsid w:val="00060A7B"/>
    <w:rsid w:val="00061665"/>
    <w:rsid w:val="00062400"/>
    <w:rsid w:val="000639D0"/>
    <w:rsid w:val="00063FFD"/>
    <w:rsid w:val="00066C97"/>
    <w:rsid w:val="00070387"/>
    <w:rsid w:val="000725BE"/>
    <w:rsid w:val="00072C03"/>
    <w:rsid w:val="00073922"/>
    <w:rsid w:val="00073BC0"/>
    <w:rsid w:val="0007524E"/>
    <w:rsid w:val="00075F5E"/>
    <w:rsid w:val="00077437"/>
    <w:rsid w:val="00077665"/>
    <w:rsid w:val="000823CC"/>
    <w:rsid w:val="00083371"/>
    <w:rsid w:val="0008393E"/>
    <w:rsid w:val="00083A00"/>
    <w:rsid w:val="00083EC9"/>
    <w:rsid w:val="00083EF0"/>
    <w:rsid w:val="00084E48"/>
    <w:rsid w:val="00084E5A"/>
    <w:rsid w:val="00091A81"/>
    <w:rsid w:val="00092421"/>
    <w:rsid w:val="00092811"/>
    <w:rsid w:val="00092E8F"/>
    <w:rsid w:val="000931FE"/>
    <w:rsid w:val="00094549"/>
    <w:rsid w:val="00095093"/>
    <w:rsid w:val="000A2987"/>
    <w:rsid w:val="000A3ECA"/>
    <w:rsid w:val="000B0D95"/>
    <w:rsid w:val="000B1013"/>
    <w:rsid w:val="000B11E2"/>
    <w:rsid w:val="000B1E47"/>
    <w:rsid w:val="000B216F"/>
    <w:rsid w:val="000B363F"/>
    <w:rsid w:val="000B3DE9"/>
    <w:rsid w:val="000B449F"/>
    <w:rsid w:val="000B4990"/>
    <w:rsid w:val="000B4DF3"/>
    <w:rsid w:val="000B554F"/>
    <w:rsid w:val="000B617E"/>
    <w:rsid w:val="000B630C"/>
    <w:rsid w:val="000B6B4A"/>
    <w:rsid w:val="000B6CCE"/>
    <w:rsid w:val="000C15DE"/>
    <w:rsid w:val="000C1B59"/>
    <w:rsid w:val="000C1C4F"/>
    <w:rsid w:val="000C202F"/>
    <w:rsid w:val="000C4B85"/>
    <w:rsid w:val="000C6CBD"/>
    <w:rsid w:val="000C700A"/>
    <w:rsid w:val="000D0C2F"/>
    <w:rsid w:val="000D1615"/>
    <w:rsid w:val="000D1842"/>
    <w:rsid w:val="000D1A11"/>
    <w:rsid w:val="000D1BDF"/>
    <w:rsid w:val="000D1C92"/>
    <w:rsid w:val="000D1E5A"/>
    <w:rsid w:val="000D2A79"/>
    <w:rsid w:val="000D315D"/>
    <w:rsid w:val="000D40E3"/>
    <w:rsid w:val="000D5A4E"/>
    <w:rsid w:val="000D71EE"/>
    <w:rsid w:val="000E24DD"/>
    <w:rsid w:val="000E266C"/>
    <w:rsid w:val="000E437D"/>
    <w:rsid w:val="000E4579"/>
    <w:rsid w:val="000E4B79"/>
    <w:rsid w:val="000E6079"/>
    <w:rsid w:val="000E648E"/>
    <w:rsid w:val="000F0516"/>
    <w:rsid w:val="000F0955"/>
    <w:rsid w:val="000F0F66"/>
    <w:rsid w:val="000F224E"/>
    <w:rsid w:val="000F2648"/>
    <w:rsid w:val="000F26BE"/>
    <w:rsid w:val="000F66FE"/>
    <w:rsid w:val="000F689D"/>
    <w:rsid w:val="000F7F13"/>
    <w:rsid w:val="001003E3"/>
    <w:rsid w:val="001009A5"/>
    <w:rsid w:val="001017A2"/>
    <w:rsid w:val="00102972"/>
    <w:rsid w:val="00102E65"/>
    <w:rsid w:val="00103B97"/>
    <w:rsid w:val="0010425A"/>
    <w:rsid w:val="001056ED"/>
    <w:rsid w:val="00107402"/>
    <w:rsid w:val="00107F9C"/>
    <w:rsid w:val="0011424A"/>
    <w:rsid w:val="001170B5"/>
    <w:rsid w:val="00117B99"/>
    <w:rsid w:val="00121F42"/>
    <w:rsid w:val="00122F1E"/>
    <w:rsid w:val="001231C9"/>
    <w:rsid w:val="00123632"/>
    <w:rsid w:val="00124736"/>
    <w:rsid w:val="00124E28"/>
    <w:rsid w:val="00125B3F"/>
    <w:rsid w:val="001268F0"/>
    <w:rsid w:val="001270D3"/>
    <w:rsid w:val="001319A5"/>
    <w:rsid w:val="00132A82"/>
    <w:rsid w:val="001338F0"/>
    <w:rsid w:val="00134A57"/>
    <w:rsid w:val="00135060"/>
    <w:rsid w:val="00135AD1"/>
    <w:rsid w:val="0013648F"/>
    <w:rsid w:val="00136AC2"/>
    <w:rsid w:val="00136DC1"/>
    <w:rsid w:val="00136E65"/>
    <w:rsid w:val="00137616"/>
    <w:rsid w:val="001376CE"/>
    <w:rsid w:val="001378AC"/>
    <w:rsid w:val="001378C8"/>
    <w:rsid w:val="0014278A"/>
    <w:rsid w:val="001427E0"/>
    <w:rsid w:val="001434D3"/>
    <w:rsid w:val="00143A96"/>
    <w:rsid w:val="00145625"/>
    <w:rsid w:val="00146B23"/>
    <w:rsid w:val="00147875"/>
    <w:rsid w:val="00147E85"/>
    <w:rsid w:val="00150104"/>
    <w:rsid w:val="001507AF"/>
    <w:rsid w:val="00150C0B"/>
    <w:rsid w:val="00151B7F"/>
    <w:rsid w:val="00154AC2"/>
    <w:rsid w:val="00154F0B"/>
    <w:rsid w:val="001553F7"/>
    <w:rsid w:val="00157F1F"/>
    <w:rsid w:val="00163218"/>
    <w:rsid w:val="00163FAC"/>
    <w:rsid w:val="00164389"/>
    <w:rsid w:val="001645CC"/>
    <w:rsid w:val="00166219"/>
    <w:rsid w:val="00166327"/>
    <w:rsid w:val="00166B1B"/>
    <w:rsid w:val="00167811"/>
    <w:rsid w:val="001709A2"/>
    <w:rsid w:val="001734CF"/>
    <w:rsid w:val="00176093"/>
    <w:rsid w:val="00176277"/>
    <w:rsid w:val="00177FC1"/>
    <w:rsid w:val="001801B4"/>
    <w:rsid w:val="00180817"/>
    <w:rsid w:val="00180DE6"/>
    <w:rsid w:val="00182778"/>
    <w:rsid w:val="00183544"/>
    <w:rsid w:val="00183C3B"/>
    <w:rsid w:val="001841ED"/>
    <w:rsid w:val="00184E77"/>
    <w:rsid w:val="00187EA6"/>
    <w:rsid w:val="00190059"/>
    <w:rsid w:val="001909AC"/>
    <w:rsid w:val="00190CAF"/>
    <w:rsid w:val="00192C44"/>
    <w:rsid w:val="00192E74"/>
    <w:rsid w:val="00197B03"/>
    <w:rsid w:val="001A0192"/>
    <w:rsid w:val="001A03C2"/>
    <w:rsid w:val="001A169D"/>
    <w:rsid w:val="001A1AFA"/>
    <w:rsid w:val="001A245B"/>
    <w:rsid w:val="001A2D67"/>
    <w:rsid w:val="001A7433"/>
    <w:rsid w:val="001B0207"/>
    <w:rsid w:val="001B1595"/>
    <w:rsid w:val="001B1FD5"/>
    <w:rsid w:val="001B280C"/>
    <w:rsid w:val="001B4041"/>
    <w:rsid w:val="001B4279"/>
    <w:rsid w:val="001B48C0"/>
    <w:rsid w:val="001B59F0"/>
    <w:rsid w:val="001C0733"/>
    <w:rsid w:val="001C0DB1"/>
    <w:rsid w:val="001C274D"/>
    <w:rsid w:val="001C345C"/>
    <w:rsid w:val="001C37E7"/>
    <w:rsid w:val="001C40EA"/>
    <w:rsid w:val="001C41D4"/>
    <w:rsid w:val="001C4997"/>
    <w:rsid w:val="001C50D1"/>
    <w:rsid w:val="001C5EE0"/>
    <w:rsid w:val="001D0034"/>
    <w:rsid w:val="001D0D6A"/>
    <w:rsid w:val="001D0F51"/>
    <w:rsid w:val="001D0FC4"/>
    <w:rsid w:val="001D400E"/>
    <w:rsid w:val="001D6AA2"/>
    <w:rsid w:val="001E1667"/>
    <w:rsid w:val="001E1679"/>
    <w:rsid w:val="001E28DD"/>
    <w:rsid w:val="001E294B"/>
    <w:rsid w:val="001E371C"/>
    <w:rsid w:val="001E4026"/>
    <w:rsid w:val="001E5EBE"/>
    <w:rsid w:val="001E629D"/>
    <w:rsid w:val="001E6BE9"/>
    <w:rsid w:val="001E7E4F"/>
    <w:rsid w:val="001F35CC"/>
    <w:rsid w:val="001F3801"/>
    <w:rsid w:val="001F3CBD"/>
    <w:rsid w:val="001F3CD9"/>
    <w:rsid w:val="00203162"/>
    <w:rsid w:val="00203E04"/>
    <w:rsid w:val="00206839"/>
    <w:rsid w:val="002075A2"/>
    <w:rsid w:val="00210C09"/>
    <w:rsid w:val="00211272"/>
    <w:rsid w:val="00211283"/>
    <w:rsid w:val="00211AA9"/>
    <w:rsid w:val="00213953"/>
    <w:rsid w:val="0021399B"/>
    <w:rsid w:val="0021440D"/>
    <w:rsid w:val="002164D9"/>
    <w:rsid w:val="00216EB2"/>
    <w:rsid w:val="002173A7"/>
    <w:rsid w:val="00220811"/>
    <w:rsid w:val="00223BA0"/>
    <w:rsid w:val="00224339"/>
    <w:rsid w:val="00224648"/>
    <w:rsid w:val="00232651"/>
    <w:rsid w:val="002329CE"/>
    <w:rsid w:val="00232AD2"/>
    <w:rsid w:val="00233F85"/>
    <w:rsid w:val="00234388"/>
    <w:rsid w:val="00235992"/>
    <w:rsid w:val="00235D47"/>
    <w:rsid w:val="00236E44"/>
    <w:rsid w:val="00237CD5"/>
    <w:rsid w:val="002415CF"/>
    <w:rsid w:val="00242929"/>
    <w:rsid w:val="002429A7"/>
    <w:rsid w:val="00242C9E"/>
    <w:rsid w:val="002435CD"/>
    <w:rsid w:val="00244DDF"/>
    <w:rsid w:val="0024519A"/>
    <w:rsid w:val="002458C4"/>
    <w:rsid w:val="00245DE7"/>
    <w:rsid w:val="00246448"/>
    <w:rsid w:val="00254123"/>
    <w:rsid w:val="00254130"/>
    <w:rsid w:val="00255D5C"/>
    <w:rsid w:val="00261431"/>
    <w:rsid w:val="00262A9C"/>
    <w:rsid w:val="002657A2"/>
    <w:rsid w:val="00266203"/>
    <w:rsid w:val="00267172"/>
    <w:rsid w:val="002672CF"/>
    <w:rsid w:val="0026760F"/>
    <w:rsid w:val="002710C4"/>
    <w:rsid w:val="00271B54"/>
    <w:rsid w:val="00271E93"/>
    <w:rsid w:val="00271FAD"/>
    <w:rsid w:val="00272C76"/>
    <w:rsid w:val="00273385"/>
    <w:rsid w:val="00274979"/>
    <w:rsid w:val="00280769"/>
    <w:rsid w:val="00280FBA"/>
    <w:rsid w:val="00281E5C"/>
    <w:rsid w:val="002821CF"/>
    <w:rsid w:val="002838A0"/>
    <w:rsid w:val="002843BD"/>
    <w:rsid w:val="002862DE"/>
    <w:rsid w:val="00286E21"/>
    <w:rsid w:val="00291098"/>
    <w:rsid w:val="002952EA"/>
    <w:rsid w:val="00296D46"/>
    <w:rsid w:val="00296E0E"/>
    <w:rsid w:val="002979C5"/>
    <w:rsid w:val="002A1183"/>
    <w:rsid w:val="002B1570"/>
    <w:rsid w:val="002B188D"/>
    <w:rsid w:val="002B34B7"/>
    <w:rsid w:val="002B532E"/>
    <w:rsid w:val="002B58D7"/>
    <w:rsid w:val="002B7622"/>
    <w:rsid w:val="002B7E76"/>
    <w:rsid w:val="002C0ED7"/>
    <w:rsid w:val="002C197E"/>
    <w:rsid w:val="002C1CDE"/>
    <w:rsid w:val="002C22BF"/>
    <w:rsid w:val="002C7143"/>
    <w:rsid w:val="002C7657"/>
    <w:rsid w:val="002D1B4F"/>
    <w:rsid w:val="002D4244"/>
    <w:rsid w:val="002D52F4"/>
    <w:rsid w:val="002D5768"/>
    <w:rsid w:val="002D5885"/>
    <w:rsid w:val="002D6147"/>
    <w:rsid w:val="002D6FB1"/>
    <w:rsid w:val="002D7633"/>
    <w:rsid w:val="002D7E5B"/>
    <w:rsid w:val="002E148B"/>
    <w:rsid w:val="002E158B"/>
    <w:rsid w:val="002E17C7"/>
    <w:rsid w:val="002E3349"/>
    <w:rsid w:val="002E506F"/>
    <w:rsid w:val="002E520C"/>
    <w:rsid w:val="002E5A33"/>
    <w:rsid w:val="002F0098"/>
    <w:rsid w:val="002F0C84"/>
    <w:rsid w:val="002F0CA0"/>
    <w:rsid w:val="002F127D"/>
    <w:rsid w:val="002F12B9"/>
    <w:rsid w:val="002F164C"/>
    <w:rsid w:val="002F190E"/>
    <w:rsid w:val="002F19D7"/>
    <w:rsid w:val="002F1B33"/>
    <w:rsid w:val="002F2841"/>
    <w:rsid w:val="002F365F"/>
    <w:rsid w:val="002F3754"/>
    <w:rsid w:val="002F3BB0"/>
    <w:rsid w:val="002F47A4"/>
    <w:rsid w:val="002F485A"/>
    <w:rsid w:val="002F709F"/>
    <w:rsid w:val="00300D32"/>
    <w:rsid w:val="003017A8"/>
    <w:rsid w:val="00303612"/>
    <w:rsid w:val="0030398D"/>
    <w:rsid w:val="00304BFC"/>
    <w:rsid w:val="00304F54"/>
    <w:rsid w:val="00305251"/>
    <w:rsid w:val="0030547B"/>
    <w:rsid w:val="003066EB"/>
    <w:rsid w:val="0030685C"/>
    <w:rsid w:val="00307155"/>
    <w:rsid w:val="0031206F"/>
    <w:rsid w:val="003135FB"/>
    <w:rsid w:val="00313A55"/>
    <w:rsid w:val="00313A6D"/>
    <w:rsid w:val="00314DA8"/>
    <w:rsid w:val="0031608D"/>
    <w:rsid w:val="00317614"/>
    <w:rsid w:val="00320F2F"/>
    <w:rsid w:val="00321873"/>
    <w:rsid w:val="00324737"/>
    <w:rsid w:val="00324AEB"/>
    <w:rsid w:val="00327D7B"/>
    <w:rsid w:val="00330BAE"/>
    <w:rsid w:val="00330C49"/>
    <w:rsid w:val="00330EC9"/>
    <w:rsid w:val="00331125"/>
    <w:rsid w:val="00331F33"/>
    <w:rsid w:val="00332576"/>
    <w:rsid w:val="00334DAD"/>
    <w:rsid w:val="00335AFA"/>
    <w:rsid w:val="00335B65"/>
    <w:rsid w:val="00337E65"/>
    <w:rsid w:val="00341B20"/>
    <w:rsid w:val="003422BE"/>
    <w:rsid w:val="0034286C"/>
    <w:rsid w:val="00342B82"/>
    <w:rsid w:val="00342C2E"/>
    <w:rsid w:val="00342F27"/>
    <w:rsid w:val="0034341A"/>
    <w:rsid w:val="00344D11"/>
    <w:rsid w:val="00344FD8"/>
    <w:rsid w:val="003458D2"/>
    <w:rsid w:val="00345FDC"/>
    <w:rsid w:val="00346900"/>
    <w:rsid w:val="003469BE"/>
    <w:rsid w:val="00351560"/>
    <w:rsid w:val="003525F3"/>
    <w:rsid w:val="00356506"/>
    <w:rsid w:val="003566AC"/>
    <w:rsid w:val="00356C14"/>
    <w:rsid w:val="00360A45"/>
    <w:rsid w:val="00361162"/>
    <w:rsid w:val="0036269B"/>
    <w:rsid w:val="003660C3"/>
    <w:rsid w:val="00366B7C"/>
    <w:rsid w:val="00366E92"/>
    <w:rsid w:val="0036724A"/>
    <w:rsid w:val="00370949"/>
    <w:rsid w:val="00371B76"/>
    <w:rsid w:val="00373AF2"/>
    <w:rsid w:val="00376E5B"/>
    <w:rsid w:val="00380A56"/>
    <w:rsid w:val="00386AE3"/>
    <w:rsid w:val="0038758C"/>
    <w:rsid w:val="00390EE6"/>
    <w:rsid w:val="0039240A"/>
    <w:rsid w:val="00393456"/>
    <w:rsid w:val="00393EAB"/>
    <w:rsid w:val="0039435D"/>
    <w:rsid w:val="003967C8"/>
    <w:rsid w:val="003A0BBA"/>
    <w:rsid w:val="003A137E"/>
    <w:rsid w:val="003A274E"/>
    <w:rsid w:val="003A31F4"/>
    <w:rsid w:val="003A3EDD"/>
    <w:rsid w:val="003A4140"/>
    <w:rsid w:val="003A5275"/>
    <w:rsid w:val="003A7552"/>
    <w:rsid w:val="003B0B78"/>
    <w:rsid w:val="003B252D"/>
    <w:rsid w:val="003B25E2"/>
    <w:rsid w:val="003B4C4A"/>
    <w:rsid w:val="003B7AD7"/>
    <w:rsid w:val="003B7B06"/>
    <w:rsid w:val="003C06F3"/>
    <w:rsid w:val="003C0A60"/>
    <w:rsid w:val="003C1063"/>
    <w:rsid w:val="003C1475"/>
    <w:rsid w:val="003C3291"/>
    <w:rsid w:val="003C34E9"/>
    <w:rsid w:val="003C5010"/>
    <w:rsid w:val="003C5885"/>
    <w:rsid w:val="003C6CF4"/>
    <w:rsid w:val="003C6D84"/>
    <w:rsid w:val="003D0228"/>
    <w:rsid w:val="003D0C96"/>
    <w:rsid w:val="003D7189"/>
    <w:rsid w:val="003D73F5"/>
    <w:rsid w:val="003D7FA5"/>
    <w:rsid w:val="003E11FF"/>
    <w:rsid w:val="003E7D76"/>
    <w:rsid w:val="003F022C"/>
    <w:rsid w:val="003F41A9"/>
    <w:rsid w:val="003F555D"/>
    <w:rsid w:val="003F58A4"/>
    <w:rsid w:val="00401638"/>
    <w:rsid w:val="00402543"/>
    <w:rsid w:val="00403125"/>
    <w:rsid w:val="004031A4"/>
    <w:rsid w:val="004032DB"/>
    <w:rsid w:val="00404818"/>
    <w:rsid w:val="00406511"/>
    <w:rsid w:val="00407728"/>
    <w:rsid w:val="00410965"/>
    <w:rsid w:val="00411791"/>
    <w:rsid w:val="004123B1"/>
    <w:rsid w:val="00412732"/>
    <w:rsid w:val="004144C0"/>
    <w:rsid w:val="00416D8C"/>
    <w:rsid w:val="0041791C"/>
    <w:rsid w:val="0042061B"/>
    <w:rsid w:val="00422924"/>
    <w:rsid w:val="004232B2"/>
    <w:rsid w:val="00423F6E"/>
    <w:rsid w:val="004247BF"/>
    <w:rsid w:val="004260C0"/>
    <w:rsid w:val="00426826"/>
    <w:rsid w:val="00431583"/>
    <w:rsid w:val="00433402"/>
    <w:rsid w:val="004334EE"/>
    <w:rsid w:val="0043360E"/>
    <w:rsid w:val="00433651"/>
    <w:rsid w:val="00433A7E"/>
    <w:rsid w:val="00434F53"/>
    <w:rsid w:val="00435277"/>
    <w:rsid w:val="00435387"/>
    <w:rsid w:val="00440181"/>
    <w:rsid w:val="0044031B"/>
    <w:rsid w:val="0044065F"/>
    <w:rsid w:val="0044131D"/>
    <w:rsid w:val="00441871"/>
    <w:rsid w:val="0044287B"/>
    <w:rsid w:val="004429B5"/>
    <w:rsid w:val="00443800"/>
    <w:rsid w:val="00446B55"/>
    <w:rsid w:val="0044771B"/>
    <w:rsid w:val="00450C95"/>
    <w:rsid w:val="00450E26"/>
    <w:rsid w:val="00450FBD"/>
    <w:rsid w:val="00451A3F"/>
    <w:rsid w:val="004527E4"/>
    <w:rsid w:val="004528A6"/>
    <w:rsid w:val="00452BCD"/>
    <w:rsid w:val="00453626"/>
    <w:rsid w:val="00453EEC"/>
    <w:rsid w:val="00455663"/>
    <w:rsid w:val="00460EDB"/>
    <w:rsid w:val="00461238"/>
    <w:rsid w:val="00462B7C"/>
    <w:rsid w:val="004635E5"/>
    <w:rsid w:val="00465532"/>
    <w:rsid w:val="00472BE3"/>
    <w:rsid w:val="00472F5F"/>
    <w:rsid w:val="00474640"/>
    <w:rsid w:val="00474D8D"/>
    <w:rsid w:val="0047669D"/>
    <w:rsid w:val="00476BE0"/>
    <w:rsid w:val="00480667"/>
    <w:rsid w:val="00480801"/>
    <w:rsid w:val="00482158"/>
    <w:rsid w:val="00485693"/>
    <w:rsid w:val="00486B31"/>
    <w:rsid w:val="00486C5A"/>
    <w:rsid w:val="00490381"/>
    <w:rsid w:val="004909DC"/>
    <w:rsid w:val="00493F14"/>
    <w:rsid w:val="00496C37"/>
    <w:rsid w:val="004A1002"/>
    <w:rsid w:val="004A2338"/>
    <w:rsid w:val="004A2A83"/>
    <w:rsid w:val="004A4565"/>
    <w:rsid w:val="004A512C"/>
    <w:rsid w:val="004A571D"/>
    <w:rsid w:val="004A67A0"/>
    <w:rsid w:val="004A6CA3"/>
    <w:rsid w:val="004A770F"/>
    <w:rsid w:val="004B2F89"/>
    <w:rsid w:val="004B33A3"/>
    <w:rsid w:val="004B36E1"/>
    <w:rsid w:val="004B3E2B"/>
    <w:rsid w:val="004B65AC"/>
    <w:rsid w:val="004B6FF7"/>
    <w:rsid w:val="004B70F2"/>
    <w:rsid w:val="004B7AAD"/>
    <w:rsid w:val="004C03C1"/>
    <w:rsid w:val="004C0D28"/>
    <w:rsid w:val="004C2754"/>
    <w:rsid w:val="004C3B59"/>
    <w:rsid w:val="004C4080"/>
    <w:rsid w:val="004C573C"/>
    <w:rsid w:val="004D06C9"/>
    <w:rsid w:val="004D0D66"/>
    <w:rsid w:val="004D281B"/>
    <w:rsid w:val="004D5231"/>
    <w:rsid w:val="004D7094"/>
    <w:rsid w:val="004D7E74"/>
    <w:rsid w:val="004E0CA7"/>
    <w:rsid w:val="004E1648"/>
    <w:rsid w:val="004E41DA"/>
    <w:rsid w:val="004E4E1B"/>
    <w:rsid w:val="004E57B7"/>
    <w:rsid w:val="004E619A"/>
    <w:rsid w:val="004E61B2"/>
    <w:rsid w:val="004E66C6"/>
    <w:rsid w:val="004E6CF2"/>
    <w:rsid w:val="004F141A"/>
    <w:rsid w:val="004F17A1"/>
    <w:rsid w:val="004F365D"/>
    <w:rsid w:val="004F42EA"/>
    <w:rsid w:val="004F610B"/>
    <w:rsid w:val="004F68F6"/>
    <w:rsid w:val="00500DCA"/>
    <w:rsid w:val="0050258A"/>
    <w:rsid w:val="00502FB7"/>
    <w:rsid w:val="005034CC"/>
    <w:rsid w:val="00504164"/>
    <w:rsid w:val="00504B79"/>
    <w:rsid w:val="00505167"/>
    <w:rsid w:val="005051F1"/>
    <w:rsid w:val="00505BBE"/>
    <w:rsid w:val="005112F4"/>
    <w:rsid w:val="00512C12"/>
    <w:rsid w:val="00512D8B"/>
    <w:rsid w:val="00514AA9"/>
    <w:rsid w:val="00514DD1"/>
    <w:rsid w:val="00515777"/>
    <w:rsid w:val="00520574"/>
    <w:rsid w:val="00520EC1"/>
    <w:rsid w:val="00522021"/>
    <w:rsid w:val="00524596"/>
    <w:rsid w:val="00525BB6"/>
    <w:rsid w:val="00525D1E"/>
    <w:rsid w:val="00525F3D"/>
    <w:rsid w:val="00525F93"/>
    <w:rsid w:val="005275E6"/>
    <w:rsid w:val="005310F5"/>
    <w:rsid w:val="00531C79"/>
    <w:rsid w:val="00535FF7"/>
    <w:rsid w:val="00536C55"/>
    <w:rsid w:val="0053747C"/>
    <w:rsid w:val="00537D8C"/>
    <w:rsid w:val="0054207D"/>
    <w:rsid w:val="00542661"/>
    <w:rsid w:val="005438C7"/>
    <w:rsid w:val="00545920"/>
    <w:rsid w:val="0054684F"/>
    <w:rsid w:val="005474B9"/>
    <w:rsid w:val="0055072D"/>
    <w:rsid w:val="0055305A"/>
    <w:rsid w:val="005538C4"/>
    <w:rsid w:val="00553DE1"/>
    <w:rsid w:val="005559F0"/>
    <w:rsid w:val="00556493"/>
    <w:rsid w:val="0055714F"/>
    <w:rsid w:val="005574F1"/>
    <w:rsid w:val="0056132A"/>
    <w:rsid w:val="00563BAE"/>
    <w:rsid w:val="005644B3"/>
    <w:rsid w:val="00565527"/>
    <w:rsid w:val="00565D1F"/>
    <w:rsid w:val="00565FFE"/>
    <w:rsid w:val="005662FA"/>
    <w:rsid w:val="005679EA"/>
    <w:rsid w:val="00572090"/>
    <w:rsid w:val="005743CE"/>
    <w:rsid w:val="00574518"/>
    <w:rsid w:val="005801D4"/>
    <w:rsid w:val="005839B6"/>
    <w:rsid w:val="005857F7"/>
    <w:rsid w:val="005869C2"/>
    <w:rsid w:val="00587087"/>
    <w:rsid w:val="00587480"/>
    <w:rsid w:val="00587C84"/>
    <w:rsid w:val="00590035"/>
    <w:rsid w:val="00591830"/>
    <w:rsid w:val="00592F83"/>
    <w:rsid w:val="005941F0"/>
    <w:rsid w:val="00594E59"/>
    <w:rsid w:val="005969F8"/>
    <w:rsid w:val="00597017"/>
    <w:rsid w:val="005974C8"/>
    <w:rsid w:val="005A0128"/>
    <w:rsid w:val="005A1B54"/>
    <w:rsid w:val="005A5F92"/>
    <w:rsid w:val="005A7456"/>
    <w:rsid w:val="005B0617"/>
    <w:rsid w:val="005B2A24"/>
    <w:rsid w:val="005B3719"/>
    <w:rsid w:val="005B57E6"/>
    <w:rsid w:val="005B5DFA"/>
    <w:rsid w:val="005C16A1"/>
    <w:rsid w:val="005C1D1E"/>
    <w:rsid w:val="005C21F9"/>
    <w:rsid w:val="005C28A4"/>
    <w:rsid w:val="005C2E02"/>
    <w:rsid w:val="005C3EBA"/>
    <w:rsid w:val="005C56D9"/>
    <w:rsid w:val="005C64B3"/>
    <w:rsid w:val="005C7DFF"/>
    <w:rsid w:val="005D0C04"/>
    <w:rsid w:val="005D0F61"/>
    <w:rsid w:val="005D1AA7"/>
    <w:rsid w:val="005D5735"/>
    <w:rsid w:val="005D5FA3"/>
    <w:rsid w:val="005D6A84"/>
    <w:rsid w:val="005D6C71"/>
    <w:rsid w:val="005E1DC9"/>
    <w:rsid w:val="005E2A00"/>
    <w:rsid w:val="005E5357"/>
    <w:rsid w:val="005E7AE3"/>
    <w:rsid w:val="005F309E"/>
    <w:rsid w:val="005F3A84"/>
    <w:rsid w:val="005F570F"/>
    <w:rsid w:val="005F670B"/>
    <w:rsid w:val="005F6C67"/>
    <w:rsid w:val="005F7866"/>
    <w:rsid w:val="005F7A0C"/>
    <w:rsid w:val="00602745"/>
    <w:rsid w:val="00602DEA"/>
    <w:rsid w:val="00602E28"/>
    <w:rsid w:val="00604A63"/>
    <w:rsid w:val="0060564B"/>
    <w:rsid w:val="00605EEF"/>
    <w:rsid w:val="00607189"/>
    <w:rsid w:val="0060722F"/>
    <w:rsid w:val="00610E88"/>
    <w:rsid w:val="00611FE6"/>
    <w:rsid w:val="00612498"/>
    <w:rsid w:val="006137BD"/>
    <w:rsid w:val="00615F75"/>
    <w:rsid w:val="00617D4D"/>
    <w:rsid w:val="006207C1"/>
    <w:rsid w:val="00622CB3"/>
    <w:rsid w:val="006244F8"/>
    <w:rsid w:val="006247B6"/>
    <w:rsid w:val="00626C50"/>
    <w:rsid w:val="00627E82"/>
    <w:rsid w:val="00627FA5"/>
    <w:rsid w:val="00630D94"/>
    <w:rsid w:val="00630FCC"/>
    <w:rsid w:val="00630FF3"/>
    <w:rsid w:val="0063353D"/>
    <w:rsid w:val="006335DD"/>
    <w:rsid w:val="0063602F"/>
    <w:rsid w:val="00637658"/>
    <w:rsid w:val="00641717"/>
    <w:rsid w:val="0064249C"/>
    <w:rsid w:val="00642542"/>
    <w:rsid w:val="00642855"/>
    <w:rsid w:val="006431B2"/>
    <w:rsid w:val="006435B9"/>
    <w:rsid w:val="006442FC"/>
    <w:rsid w:val="00644BA5"/>
    <w:rsid w:val="0064528E"/>
    <w:rsid w:val="0064779E"/>
    <w:rsid w:val="00650236"/>
    <w:rsid w:val="00650BFB"/>
    <w:rsid w:val="00652B6A"/>
    <w:rsid w:val="00654D9B"/>
    <w:rsid w:val="00655263"/>
    <w:rsid w:val="00655397"/>
    <w:rsid w:val="00655851"/>
    <w:rsid w:val="00655E40"/>
    <w:rsid w:val="00655FEC"/>
    <w:rsid w:val="00657439"/>
    <w:rsid w:val="0066038D"/>
    <w:rsid w:val="00660D27"/>
    <w:rsid w:val="006617A0"/>
    <w:rsid w:val="00661EFF"/>
    <w:rsid w:val="0066385E"/>
    <w:rsid w:val="00664378"/>
    <w:rsid w:val="00664436"/>
    <w:rsid w:val="006665E0"/>
    <w:rsid w:val="006702C2"/>
    <w:rsid w:val="00672487"/>
    <w:rsid w:val="00672722"/>
    <w:rsid w:val="006772CA"/>
    <w:rsid w:val="00677BF5"/>
    <w:rsid w:val="0068190C"/>
    <w:rsid w:val="006833D7"/>
    <w:rsid w:val="00683722"/>
    <w:rsid w:val="00683FCB"/>
    <w:rsid w:val="00684122"/>
    <w:rsid w:val="00684EFC"/>
    <w:rsid w:val="006853D1"/>
    <w:rsid w:val="00687BF1"/>
    <w:rsid w:val="00692286"/>
    <w:rsid w:val="00695BE0"/>
    <w:rsid w:val="00695D13"/>
    <w:rsid w:val="006A1894"/>
    <w:rsid w:val="006A1F82"/>
    <w:rsid w:val="006A29BE"/>
    <w:rsid w:val="006A2EE4"/>
    <w:rsid w:val="006A4531"/>
    <w:rsid w:val="006B1306"/>
    <w:rsid w:val="006B2BFF"/>
    <w:rsid w:val="006B3107"/>
    <w:rsid w:val="006B4465"/>
    <w:rsid w:val="006B44EC"/>
    <w:rsid w:val="006B667E"/>
    <w:rsid w:val="006B7ABD"/>
    <w:rsid w:val="006C04D6"/>
    <w:rsid w:val="006C210E"/>
    <w:rsid w:val="006C3882"/>
    <w:rsid w:val="006C6A57"/>
    <w:rsid w:val="006C6CFA"/>
    <w:rsid w:val="006C7D1E"/>
    <w:rsid w:val="006D0C1D"/>
    <w:rsid w:val="006D12A9"/>
    <w:rsid w:val="006D12FF"/>
    <w:rsid w:val="006D2170"/>
    <w:rsid w:val="006D22F0"/>
    <w:rsid w:val="006D3B4D"/>
    <w:rsid w:val="006D4EF8"/>
    <w:rsid w:val="006D5E7B"/>
    <w:rsid w:val="006D7F08"/>
    <w:rsid w:val="006E1439"/>
    <w:rsid w:val="006E38BD"/>
    <w:rsid w:val="006E4071"/>
    <w:rsid w:val="006E5007"/>
    <w:rsid w:val="006E7926"/>
    <w:rsid w:val="006E7AAD"/>
    <w:rsid w:val="006F0324"/>
    <w:rsid w:val="006F0E4D"/>
    <w:rsid w:val="006F1328"/>
    <w:rsid w:val="006F1C07"/>
    <w:rsid w:val="006F2BEE"/>
    <w:rsid w:val="006F2D52"/>
    <w:rsid w:val="006F4875"/>
    <w:rsid w:val="006F48D0"/>
    <w:rsid w:val="006F492B"/>
    <w:rsid w:val="006F77CD"/>
    <w:rsid w:val="006F7BDD"/>
    <w:rsid w:val="0070352F"/>
    <w:rsid w:val="0071241E"/>
    <w:rsid w:val="00712C28"/>
    <w:rsid w:val="00712F3D"/>
    <w:rsid w:val="00713AB6"/>
    <w:rsid w:val="00715ACF"/>
    <w:rsid w:val="00716855"/>
    <w:rsid w:val="007169B2"/>
    <w:rsid w:val="00716ECA"/>
    <w:rsid w:val="007170C6"/>
    <w:rsid w:val="00717347"/>
    <w:rsid w:val="0072115F"/>
    <w:rsid w:val="00722B2B"/>
    <w:rsid w:val="00722C2F"/>
    <w:rsid w:val="00723668"/>
    <w:rsid w:val="00724099"/>
    <w:rsid w:val="00726640"/>
    <w:rsid w:val="00732127"/>
    <w:rsid w:val="00741FC8"/>
    <w:rsid w:val="00742E44"/>
    <w:rsid w:val="00743769"/>
    <w:rsid w:val="007509DB"/>
    <w:rsid w:val="00751644"/>
    <w:rsid w:val="007524F0"/>
    <w:rsid w:val="007525AB"/>
    <w:rsid w:val="00754557"/>
    <w:rsid w:val="00755854"/>
    <w:rsid w:val="00755D38"/>
    <w:rsid w:val="007567D6"/>
    <w:rsid w:val="0075755A"/>
    <w:rsid w:val="00757B54"/>
    <w:rsid w:val="00760337"/>
    <w:rsid w:val="007606E1"/>
    <w:rsid w:val="0076099A"/>
    <w:rsid w:val="00762CC8"/>
    <w:rsid w:val="0076403F"/>
    <w:rsid w:val="00765132"/>
    <w:rsid w:val="00765D64"/>
    <w:rsid w:val="007664D1"/>
    <w:rsid w:val="00767A47"/>
    <w:rsid w:val="00770426"/>
    <w:rsid w:val="007723EA"/>
    <w:rsid w:val="00772FA2"/>
    <w:rsid w:val="00774134"/>
    <w:rsid w:val="00774D1C"/>
    <w:rsid w:val="0077559A"/>
    <w:rsid w:val="00775B40"/>
    <w:rsid w:val="007768A0"/>
    <w:rsid w:val="00777B09"/>
    <w:rsid w:val="00781246"/>
    <w:rsid w:val="0078262C"/>
    <w:rsid w:val="00783DA8"/>
    <w:rsid w:val="0078589B"/>
    <w:rsid w:val="0078684D"/>
    <w:rsid w:val="007871CB"/>
    <w:rsid w:val="007876A4"/>
    <w:rsid w:val="007877C3"/>
    <w:rsid w:val="0079054F"/>
    <w:rsid w:val="007910F9"/>
    <w:rsid w:val="00793886"/>
    <w:rsid w:val="00793C4C"/>
    <w:rsid w:val="00794A23"/>
    <w:rsid w:val="00795DCE"/>
    <w:rsid w:val="007A24C2"/>
    <w:rsid w:val="007A36F8"/>
    <w:rsid w:val="007A4CB0"/>
    <w:rsid w:val="007A5C41"/>
    <w:rsid w:val="007A6887"/>
    <w:rsid w:val="007A7E42"/>
    <w:rsid w:val="007A7F22"/>
    <w:rsid w:val="007B003C"/>
    <w:rsid w:val="007B1FF5"/>
    <w:rsid w:val="007B21A3"/>
    <w:rsid w:val="007B2CB8"/>
    <w:rsid w:val="007B3E64"/>
    <w:rsid w:val="007B50A2"/>
    <w:rsid w:val="007B7235"/>
    <w:rsid w:val="007B7703"/>
    <w:rsid w:val="007C0622"/>
    <w:rsid w:val="007C0943"/>
    <w:rsid w:val="007C108A"/>
    <w:rsid w:val="007C1923"/>
    <w:rsid w:val="007C23F6"/>
    <w:rsid w:val="007C4CA6"/>
    <w:rsid w:val="007D08F2"/>
    <w:rsid w:val="007D2E0F"/>
    <w:rsid w:val="007D39DF"/>
    <w:rsid w:val="007D4065"/>
    <w:rsid w:val="007D589D"/>
    <w:rsid w:val="007D7149"/>
    <w:rsid w:val="007E128A"/>
    <w:rsid w:val="007E26B9"/>
    <w:rsid w:val="007E374B"/>
    <w:rsid w:val="007E45C0"/>
    <w:rsid w:val="007E49A6"/>
    <w:rsid w:val="007E53BE"/>
    <w:rsid w:val="007E6702"/>
    <w:rsid w:val="007F0013"/>
    <w:rsid w:val="007F0EE0"/>
    <w:rsid w:val="007F1BC4"/>
    <w:rsid w:val="007F32E9"/>
    <w:rsid w:val="007F3304"/>
    <w:rsid w:val="007F3829"/>
    <w:rsid w:val="007F7E77"/>
    <w:rsid w:val="008029A4"/>
    <w:rsid w:val="00804337"/>
    <w:rsid w:val="00804D65"/>
    <w:rsid w:val="00804E6C"/>
    <w:rsid w:val="00807C8B"/>
    <w:rsid w:val="00810279"/>
    <w:rsid w:val="008106B2"/>
    <w:rsid w:val="00810B2A"/>
    <w:rsid w:val="00811CE3"/>
    <w:rsid w:val="00813585"/>
    <w:rsid w:val="00813997"/>
    <w:rsid w:val="00815420"/>
    <w:rsid w:val="00815455"/>
    <w:rsid w:val="00817EA8"/>
    <w:rsid w:val="0082069D"/>
    <w:rsid w:val="00820A63"/>
    <w:rsid w:val="00821DBA"/>
    <w:rsid w:val="00822AA0"/>
    <w:rsid w:val="00824AD5"/>
    <w:rsid w:val="008272F5"/>
    <w:rsid w:val="00831338"/>
    <w:rsid w:val="008345C7"/>
    <w:rsid w:val="00834928"/>
    <w:rsid w:val="0083520C"/>
    <w:rsid w:val="00835E5F"/>
    <w:rsid w:val="0083796F"/>
    <w:rsid w:val="00837EF4"/>
    <w:rsid w:val="00840591"/>
    <w:rsid w:val="00840A9C"/>
    <w:rsid w:val="00840C01"/>
    <w:rsid w:val="00840E3F"/>
    <w:rsid w:val="0084139E"/>
    <w:rsid w:val="00841A97"/>
    <w:rsid w:val="00845F1B"/>
    <w:rsid w:val="008468C5"/>
    <w:rsid w:val="0084770D"/>
    <w:rsid w:val="00847B6E"/>
    <w:rsid w:val="0085158B"/>
    <w:rsid w:val="008526FF"/>
    <w:rsid w:val="00852898"/>
    <w:rsid w:val="00857064"/>
    <w:rsid w:val="00861C99"/>
    <w:rsid w:val="008636C9"/>
    <w:rsid w:val="008648AD"/>
    <w:rsid w:val="00864D8A"/>
    <w:rsid w:val="00867E4D"/>
    <w:rsid w:val="008707BB"/>
    <w:rsid w:val="00870A05"/>
    <w:rsid w:val="0087111E"/>
    <w:rsid w:val="008722AF"/>
    <w:rsid w:val="008723F6"/>
    <w:rsid w:val="00872857"/>
    <w:rsid w:val="0087580E"/>
    <w:rsid w:val="00882ABF"/>
    <w:rsid w:val="00883231"/>
    <w:rsid w:val="0088397E"/>
    <w:rsid w:val="008841D7"/>
    <w:rsid w:val="00885050"/>
    <w:rsid w:val="008869E6"/>
    <w:rsid w:val="00886F43"/>
    <w:rsid w:val="008872DE"/>
    <w:rsid w:val="008911CF"/>
    <w:rsid w:val="00891E37"/>
    <w:rsid w:val="0089215D"/>
    <w:rsid w:val="00892C6A"/>
    <w:rsid w:val="00892CA0"/>
    <w:rsid w:val="0089320A"/>
    <w:rsid w:val="00894424"/>
    <w:rsid w:val="00895017"/>
    <w:rsid w:val="0089515A"/>
    <w:rsid w:val="0089672B"/>
    <w:rsid w:val="008A0510"/>
    <w:rsid w:val="008A0A65"/>
    <w:rsid w:val="008A3394"/>
    <w:rsid w:val="008A5C1C"/>
    <w:rsid w:val="008A5EFA"/>
    <w:rsid w:val="008A7746"/>
    <w:rsid w:val="008B2264"/>
    <w:rsid w:val="008B54F8"/>
    <w:rsid w:val="008B5CCD"/>
    <w:rsid w:val="008B615F"/>
    <w:rsid w:val="008C0885"/>
    <w:rsid w:val="008C17BC"/>
    <w:rsid w:val="008C1B9E"/>
    <w:rsid w:val="008C1C6B"/>
    <w:rsid w:val="008C5A4B"/>
    <w:rsid w:val="008C6ED6"/>
    <w:rsid w:val="008C71EF"/>
    <w:rsid w:val="008D50B3"/>
    <w:rsid w:val="008D7A33"/>
    <w:rsid w:val="008E1502"/>
    <w:rsid w:val="008E30F4"/>
    <w:rsid w:val="008E52AC"/>
    <w:rsid w:val="008E55AD"/>
    <w:rsid w:val="008F1C8C"/>
    <w:rsid w:val="008F1F04"/>
    <w:rsid w:val="008F66F1"/>
    <w:rsid w:val="009012BC"/>
    <w:rsid w:val="009015CB"/>
    <w:rsid w:val="00901C52"/>
    <w:rsid w:val="0090312A"/>
    <w:rsid w:val="00903132"/>
    <w:rsid w:val="00904BBD"/>
    <w:rsid w:val="00910736"/>
    <w:rsid w:val="009109DF"/>
    <w:rsid w:val="009112CA"/>
    <w:rsid w:val="00915142"/>
    <w:rsid w:val="00920CDC"/>
    <w:rsid w:val="00922FBC"/>
    <w:rsid w:val="009232E3"/>
    <w:rsid w:val="009236C3"/>
    <w:rsid w:val="009238E9"/>
    <w:rsid w:val="00923F28"/>
    <w:rsid w:val="00924229"/>
    <w:rsid w:val="00925022"/>
    <w:rsid w:val="00925CF2"/>
    <w:rsid w:val="00925F66"/>
    <w:rsid w:val="00926483"/>
    <w:rsid w:val="00927802"/>
    <w:rsid w:val="00927970"/>
    <w:rsid w:val="00927DBD"/>
    <w:rsid w:val="00932196"/>
    <w:rsid w:val="00932A7C"/>
    <w:rsid w:val="00935225"/>
    <w:rsid w:val="00936E66"/>
    <w:rsid w:val="0094082E"/>
    <w:rsid w:val="009409F1"/>
    <w:rsid w:val="00942084"/>
    <w:rsid w:val="00944646"/>
    <w:rsid w:val="00944AD1"/>
    <w:rsid w:val="00944F34"/>
    <w:rsid w:val="00945225"/>
    <w:rsid w:val="009457EA"/>
    <w:rsid w:val="0094637D"/>
    <w:rsid w:val="00950299"/>
    <w:rsid w:val="0095052D"/>
    <w:rsid w:val="00951053"/>
    <w:rsid w:val="00951CF7"/>
    <w:rsid w:val="009526D7"/>
    <w:rsid w:val="00952804"/>
    <w:rsid w:val="00953682"/>
    <w:rsid w:val="0095376B"/>
    <w:rsid w:val="00954710"/>
    <w:rsid w:val="0095552F"/>
    <w:rsid w:val="00955796"/>
    <w:rsid w:val="00957672"/>
    <w:rsid w:val="00960DE1"/>
    <w:rsid w:val="00960EDE"/>
    <w:rsid w:val="00962562"/>
    <w:rsid w:val="00963C1B"/>
    <w:rsid w:val="00966825"/>
    <w:rsid w:val="00966E38"/>
    <w:rsid w:val="00966EC8"/>
    <w:rsid w:val="00971A41"/>
    <w:rsid w:val="00971A87"/>
    <w:rsid w:val="009772C8"/>
    <w:rsid w:val="00977AAE"/>
    <w:rsid w:val="009809EE"/>
    <w:rsid w:val="0098112B"/>
    <w:rsid w:val="00982A24"/>
    <w:rsid w:val="009844BC"/>
    <w:rsid w:val="0098530A"/>
    <w:rsid w:val="00985517"/>
    <w:rsid w:val="009866EA"/>
    <w:rsid w:val="00990DC2"/>
    <w:rsid w:val="009911A2"/>
    <w:rsid w:val="00991334"/>
    <w:rsid w:val="00993CC9"/>
    <w:rsid w:val="00997848"/>
    <w:rsid w:val="00997C8A"/>
    <w:rsid w:val="009A06D8"/>
    <w:rsid w:val="009A2CFD"/>
    <w:rsid w:val="009A35CE"/>
    <w:rsid w:val="009A3B86"/>
    <w:rsid w:val="009A5A51"/>
    <w:rsid w:val="009A7CBA"/>
    <w:rsid w:val="009B0941"/>
    <w:rsid w:val="009B1047"/>
    <w:rsid w:val="009B32EC"/>
    <w:rsid w:val="009B5DF7"/>
    <w:rsid w:val="009C3A50"/>
    <w:rsid w:val="009C5188"/>
    <w:rsid w:val="009C5755"/>
    <w:rsid w:val="009C5939"/>
    <w:rsid w:val="009C5FFE"/>
    <w:rsid w:val="009C7DD7"/>
    <w:rsid w:val="009D115D"/>
    <w:rsid w:val="009D18A7"/>
    <w:rsid w:val="009D1FDA"/>
    <w:rsid w:val="009D36DD"/>
    <w:rsid w:val="009D3A31"/>
    <w:rsid w:val="009D3DB2"/>
    <w:rsid w:val="009D441F"/>
    <w:rsid w:val="009E0793"/>
    <w:rsid w:val="009E18C7"/>
    <w:rsid w:val="009E18F8"/>
    <w:rsid w:val="009E1ADB"/>
    <w:rsid w:val="009E2359"/>
    <w:rsid w:val="009E2C8F"/>
    <w:rsid w:val="009E3732"/>
    <w:rsid w:val="009E3B21"/>
    <w:rsid w:val="009E736D"/>
    <w:rsid w:val="009E7E96"/>
    <w:rsid w:val="009F01DA"/>
    <w:rsid w:val="009F0DCA"/>
    <w:rsid w:val="009F14DD"/>
    <w:rsid w:val="009F177F"/>
    <w:rsid w:val="009F287A"/>
    <w:rsid w:val="009F29CF"/>
    <w:rsid w:val="009F35C3"/>
    <w:rsid w:val="009F68FB"/>
    <w:rsid w:val="009F73F0"/>
    <w:rsid w:val="00A01C6C"/>
    <w:rsid w:val="00A02556"/>
    <w:rsid w:val="00A02564"/>
    <w:rsid w:val="00A02D21"/>
    <w:rsid w:val="00A041D8"/>
    <w:rsid w:val="00A0434F"/>
    <w:rsid w:val="00A055BD"/>
    <w:rsid w:val="00A060BF"/>
    <w:rsid w:val="00A06588"/>
    <w:rsid w:val="00A07A03"/>
    <w:rsid w:val="00A07D61"/>
    <w:rsid w:val="00A1047B"/>
    <w:rsid w:val="00A11D90"/>
    <w:rsid w:val="00A12B65"/>
    <w:rsid w:val="00A1354D"/>
    <w:rsid w:val="00A14462"/>
    <w:rsid w:val="00A15421"/>
    <w:rsid w:val="00A15B93"/>
    <w:rsid w:val="00A173D3"/>
    <w:rsid w:val="00A2443E"/>
    <w:rsid w:val="00A24A7E"/>
    <w:rsid w:val="00A26377"/>
    <w:rsid w:val="00A2756C"/>
    <w:rsid w:val="00A27968"/>
    <w:rsid w:val="00A27DDE"/>
    <w:rsid w:val="00A3013D"/>
    <w:rsid w:val="00A339E8"/>
    <w:rsid w:val="00A33B0F"/>
    <w:rsid w:val="00A3426A"/>
    <w:rsid w:val="00A35D60"/>
    <w:rsid w:val="00A35DDA"/>
    <w:rsid w:val="00A367F6"/>
    <w:rsid w:val="00A41817"/>
    <w:rsid w:val="00A440F8"/>
    <w:rsid w:val="00A45148"/>
    <w:rsid w:val="00A45195"/>
    <w:rsid w:val="00A45BA4"/>
    <w:rsid w:val="00A471F8"/>
    <w:rsid w:val="00A501ED"/>
    <w:rsid w:val="00A51DB5"/>
    <w:rsid w:val="00A52467"/>
    <w:rsid w:val="00A536CF"/>
    <w:rsid w:val="00A54F01"/>
    <w:rsid w:val="00A55838"/>
    <w:rsid w:val="00A56448"/>
    <w:rsid w:val="00A567A3"/>
    <w:rsid w:val="00A57EAF"/>
    <w:rsid w:val="00A62213"/>
    <w:rsid w:val="00A62473"/>
    <w:rsid w:val="00A628DF"/>
    <w:rsid w:val="00A635D5"/>
    <w:rsid w:val="00A63E9B"/>
    <w:rsid w:val="00A648FC"/>
    <w:rsid w:val="00A64D45"/>
    <w:rsid w:val="00A64E71"/>
    <w:rsid w:val="00A64E90"/>
    <w:rsid w:val="00A659F7"/>
    <w:rsid w:val="00A70300"/>
    <w:rsid w:val="00A739B2"/>
    <w:rsid w:val="00A740D3"/>
    <w:rsid w:val="00A75832"/>
    <w:rsid w:val="00A75896"/>
    <w:rsid w:val="00A75E27"/>
    <w:rsid w:val="00A76CED"/>
    <w:rsid w:val="00A812E1"/>
    <w:rsid w:val="00A815A3"/>
    <w:rsid w:val="00A8183B"/>
    <w:rsid w:val="00A81E8A"/>
    <w:rsid w:val="00A83168"/>
    <w:rsid w:val="00A8471C"/>
    <w:rsid w:val="00A84C34"/>
    <w:rsid w:val="00A90786"/>
    <w:rsid w:val="00A9243D"/>
    <w:rsid w:val="00A93F19"/>
    <w:rsid w:val="00A942C6"/>
    <w:rsid w:val="00A951CD"/>
    <w:rsid w:val="00A96F86"/>
    <w:rsid w:val="00A97E2D"/>
    <w:rsid w:val="00AA0EB7"/>
    <w:rsid w:val="00AA2F72"/>
    <w:rsid w:val="00AA784A"/>
    <w:rsid w:val="00AB0AB5"/>
    <w:rsid w:val="00AB2AC1"/>
    <w:rsid w:val="00AB3390"/>
    <w:rsid w:val="00AB363F"/>
    <w:rsid w:val="00AB46DD"/>
    <w:rsid w:val="00AB633C"/>
    <w:rsid w:val="00AB6352"/>
    <w:rsid w:val="00AB6ED8"/>
    <w:rsid w:val="00AB776C"/>
    <w:rsid w:val="00AC0EF2"/>
    <w:rsid w:val="00AC2C57"/>
    <w:rsid w:val="00AC2C8A"/>
    <w:rsid w:val="00AC6992"/>
    <w:rsid w:val="00AC70E7"/>
    <w:rsid w:val="00AC786E"/>
    <w:rsid w:val="00AD001C"/>
    <w:rsid w:val="00AD14B9"/>
    <w:rsid w:val="00AD2301"/>
    <w:rsid w:val="00AD3D91"/>
    <w:rsid w:val="00AD6CF5"/>
    <w:rsid w:val="00AD7834"/>
    <w:rsid w:val="00AE30D9"/>
    <w:rsid w:val="00AE4973"/>
    <w:rsid w:val="00AE60E0"/>
    <w:rsid w:val="00AE763F"/>
    <w:rsid w:val="00AF0F65"/>
    <w:rsid w:val="00AF1452"/>
    <w:rsid w:val="00AF667E"/>
    <w:rsid w:val="00AF7B44"/>
    <w:rsid w:val="00B00B6C"/>
    <w:rsid w:val="00B0168D"/>
    <w:rsid w:val="00B01AB3"/>
    <w:rsid w:val="00B023EA"/>
    <w:rsid w:val="00B033E5"/>
    <w:rsid w:val="00B04987"/>
    <w:rsid w:val="00B05BF5"/>
    <w:rsid w:val="00B0727C"/>
    <w:rsid w:val="00B11225"/>
    <w:rsid w:val="00B14340"/>
    <w:rsid w:val="00B144AD"/>
    <w:rsid w:val="00B15108"/>
    <w:rsid w:val="00B154DE"/>
    <w:rsid w:val="00B17E6C"/>
    <w:rsid w:val="00B2157C"/>
    <w:rsid w:val="00B22A79"/>
    <w:rsid w:val="00B23D76"/>
    <w:rsid w:val="00B26649"/>
    <w:rsid w:val="00B26D3A"/>
    <w:rsid w:val="00B32111"/>
    <w:rsid w:val="00B324FC"/>
    <w:rsid w:val="00B32BEF"/>
    <w:rsid w:val="00B35E5C"/>
    <w:rsid w:val="00B369F6"/>
    <w:rsid w:val="00B401B5"/>
    <w:rsid w:val="00B4039E"/>
    <w:rsid w:val="00B41533"/>
    <w:rsid w:val="00B41CF9"/>
    <w:rsid w:val="00B436CB"/>
    <w:rsid w:val="00B44DA7"/>
    <w:rsid w:val="00B46E7C"/>
    <w:rsid w:val="00B47032"/>
    <w:rsid w:val="00B501B1"/>
    <w:rsid w:val="00B50A2F"/>
    <w:rsid w:val="00B5147B"/>
    <w:rsid w:val="00B521DE"/>
    <w:rsid w:val="00B5224F"/>
    <w:rsid w:val="00B55C51"/>
    <w:rsid w:val="00B56230"/>
    <w:rsid w:val="00B5649E"/>
    <w:rsid w:val="00B60671"/>
    <w:rsid w:val="00B615F9"/>
    <w:rsid w:val="00B64D90"/>
    <w:rsid w:val="00B65A86"/>
    <w:rsid w:val="00B660B1"/>
    <w:rsid w:val="00B67990"/>
    <w:rsid w:val="00B7267D"/>
    <w:rsid w:val="00B7347D"/>
    <w:rsid w:val="00B74034"/>
    <w:rsid w:val="00B74060"/>
    <w:rsid w:val="00B7448C"/>
    <w:rsid w:val="00B7486E"/>
    <w:rsid w:val="00B750A5"/>
    <w:rsid w:val="00B75518"/>
    <w:rsid w:val="00B75D54"/>
    <w:rsid w:val="00B77C67"/>
    <w:rsid w:val="00B80C38"/>
    <w:rsid w:val="00B825BF"/>
    <w:rsid w:val="00B857E1"/>
    <w:rsid w:val="00B85D12"/>
    <w:rsid w:val="00B8607F"/>
    <w:rsid w:val="00B86AD1"/>
    <w:rsid w:val="00B86B4A"/>
    <w:rsid w:val="00B86BCC"/>
    <w:rsid w:val="00B87499"/>
    <w:rsid w:val="00B87523"/>
    <w:rsid w:val="00B90086"/>
    <w:rsid w:val="00B90343"/>
    <w:rsid w:val="00B90543"/>
    <w:rsid w:val="00B919C1"/>
    <w:rsid w:val="00B93AF9"/>
    <w:rsid w:val="00B9543F"/>
    <w:rsid w:val="00B96FA8"/>
    <w:rsid w:val="00BA1D2E"/>
    <w:rsid w:val="00BA5269"/>
    <w:rsid w:val="00BA69DD"/>
    <w:rsid w:val="00BA6C67"/>
    <w:rsid w:val="00BA7418"/>
    <w:rsid w:val="00BB03EC"/>
    <w:rsid w:val="00BB0936"/>
    <w:rsid w:val="00BB2215"/>
    <w:rsid w:val="00BB26B1"/>
    <w:rsid w:val="00BB3234"/>
    <w:rsid w:val="00BB3A16"/>
    <w:rsid w:val="00BB52D0"/>
    <w:rsid w:val="00BB5BBC"/>
    <w:rsid w:val="00BB62AB"/>
    <w:rsid w:val="00BB6ACF"/>
    <w:rsid w:val="00BB756B"/>
    <w:rsid w:val="00BC0790"/>
    <w:rsid w:val="00BC1127"/>
    <w:rsid w:val="00BC2AC6"/>
    <w:rsid w:val="00BC3E63"/>
    <w:rsid w:val="00BC40D8"/>
    <w:rsid w:val="00BC41F3"/>
    <w:rsid w:val="00BC6F0A"/>
    <w:rsid w:val="00BD04D2"/>
    <w:rsid w:val="00BD327A"/>
    <w:rsid w:val="00BD33BD"/>
    <w:rsid w:val="00BD475E"/>
    <w:rsid w:val="00BD5B8E"/>
    <w:rsid w:val="00BE07AD"/>
    <w:rsid w:val="00BE1A33"/>
    <w:rsid w:val="00BE2CDF"/>
    <w:rsid w:val="00BE525C"/>
    <w:rsid w:val="00BE6FAA"/>
    <w:rsid w:val="00BE7C87"/>
    <w:rsid w:val="00BF09DB"/>
    <w:rsid w:val="00BF1518"/>
    <w:rsid w:val="00BF2689"/>
    <w:rsid w:val="00BF31F4"/>
    <w:rsid w:val="00BF64C4"/>
    <w:rsid w:val="00BF6837"/>
    <w:rsid w:val="00BF6F46"/>
    <w:rsid w:val="00BF7D0D"/>
    <w:rsid w:val="00C004AD"/>
    <w:rsid w:val="00C010A2"/>
    <w:rsid w:val="00C013DE"/>
    <w:rsid w:val="00C02474"/>
    <w:rsid w:val="00C0252B"/>
    <w:rsid w:val="00C035C3"/>
    <w:rsid w:val="00C0451E"/>
    <w:rsid w:val="00C056DD"/>
    <w:rsid w:val="00C059FF"/>
    <w:rsid w:val="00C05C73"/>
    <w:rsid w:val="00C06A2E"/>
    <w:rsid w:val="00C108BA"/>
    <w:rsid w:val="00C11376"/>
    <w:rsid w:val="00C135B3"/>
    <w:rsid w:val="00C13BC0"/>
    <w:rsid w:val="00C141B1"/>
    <w:rsid w:val="00C16964"/>
    <w:rsid w:val="00C17695"/>
    <w:rsid w:val="00C20195"/>
    <w:rsid w:val="00C20537"/>
    <w:rsid w:val="00C22EF6"/>
    <w:rsid w:val="00C2362D"/>
    <w:rsid w:val="00C23A5E"/>
    <w:rsid w:val="00C24121"/>
    <w:rsid w:val="00C30A30"/>
    <w:rsid w:val="00C3172A"/>
    <w:rsid w:val="00C31A9C"/>
    <w:rsid w:val="00C32ACA"/>
    <w:rsid w:val="00C33D98"/>
    <w:rsid w:val="00C34995"/>
    <w:rsid w:val="00C354A3"/>
    <w:rsid w:val="00C3671A"/>
    <w:rsid w:val="00C456A3"/>
    <w:rsid w:val="00C45DC7"/>
    <w:rsid w:val="00C46E75"/>
    <w:rsid w:val="00C47EFD"/>
    <w:rsid w:val="00C5149D"/>
    <w:rsid w:val="00C52ECE"/>
    <w:rsid w:val="00C566F6"/>
    <w:rsid w:val="00C56C68"/>
    <w:rsid w:val="00C56EEF"/>
    <w:rsid w:val="00C5708E"/>
    <w:rsid w:val="00C61237"/>
    <w:rsid w:val="00C61EED"/>
    <w:rsid w:val="00C63124"/>
    <w:rsid w:val="00C672A7"/>
    <w:rsid w:val="00C677B3"/>
    <w:rsid w:val="00C72E00"/>
    <w:rsid w:val="00C76DC8"/>
    <w:rsid w:val="00C805B5"/>
    <w:rsid w:val="00C805BB"/>
    <w:rsid w:val="00C809D5"/>
    <w:rsid w:val="00C80F5E"/>
    <w:rsid w:val="00C81D1D"/>
    <w:rsid w:val="00C82953"/>
    <w:rsid w:val="00C82A09"/>
    <w:rsid w:val="00C82A74"/>
    <w:rsid w:val="00C83CF1"/>
    <w:rsid w:val="00C83FF2"/>
    <w:rsid w:val="00C85F24"/>
    <w:rsid w:val="00C8693D"/>
    <w:rsid w:val="00C90910"/>
    <w:rsid w:val="00C91237"/>
    <w:rsid w:val="00C93327"/>
    <w:rsid w:val="00C93E02"/>
    <w:rsid w:val="00C9429C"/>
    <w:rsid w:val="00C95285"/>
    <w:rsid w:val="00C956DC"/>
    <w:rsid w:val="00C9656F"/>
    <w:rsid w:val="00CA0677"/>
    <w:rsid w:val="00CA1F2C"/>
    <w:rsid w:val="00CA3131"/>
    <w:rsid w:val="00CA364B"/>
    <w:rsid w:val="00CA399D"/>
    <w:rsid w:val="00CA4669"/>
    <w:rsid w:val="00CA4A2D"/>
    <w:rsid w:val="00CA4DFD"/>
    <w:rsid w:val="00CA4EC1"/>
    <w:rsid w:val="00CA5628"/>
    <w:rsid w:val="00CA62B6"/>
    <w:rsid w:val="00CA639F"/>
    <w:rsid w:val="00CA7061"/>
    <w:rsid w:val="00CA794E"/>
    <w:rsid w:val="00CB40E2"/>
    <w:rsid w:val="00CB4F7A"/>
    <w:rsid w:val="00CB51AA"/>
    <w:rsid w:val="00CB560B"/>
    <w:rsid w:val="00CB6BA6"/>
    <w:rsid w:val="00CC087A"/>
    <w:rsid w:val="00CC1D09"/>
    <w:rsid w:val="00CC2CD8"/>
    <w:rsid w:val="00CC3E74"/>
    <w:rsid w:val="00CC76A0"/>
    <w:rsid w:val="00CC7E4C"/>
    <w:rsid w:val="00CD0F06"/>
    <w:rsid w:val="00CD1247"/>
    <w:rsid w:val="00CD299D"/>
    <w:rsid w:val="00CD3AFA"/>
    <w:rsid w:val="00CD4B43"/>
    <w:rsid w:val="00CE0A8D"/>
    <w:rsid w:val="00CE1104"/>
    <w:rsid w:val="00CE1E70"/>
    <w:rsid w:val="00CE207B"/>
    <w:rsid w:val="00CE2399"/>
    <w:rsid w:val="00CE2D75"/>
    <w:rsid w:val="00CE5BF5"/>
    <w:rsid w:val="00CE6A09"/>
    <w:rsid w:val="00CE6B21"/>
    <w:rsid w:val="00CE7223"/>
    <w:rsid w:val="00CE79A9"/>
    <w:rsid w:val="00CF069D"/>
    <w:rsid w:val="00CF093F"/>
    <w:rsid w:val="00CF0B9F"/>
    <w:rsid w:val="00CF19AF"/>
    <w:rsid w:val="00CF6C59"/>
    <w:rsid w:val="00CF70B8"/>
    <w:rsid w:val="00CF7A89"/>
    <w:rsid w:val="00D053BA"/>
    <w:rsid w:val="00D0554F"/>
    <w:rsid w:val="00D06634"/>
    <w:rsid w:val="00D06B61"/>
    <w:rsid w:val="00D07D14"/>
    <w:rsid w:val="00D11BCF"/>
    <w:rsid w:val="00D1259F"/>
    <w:rsid w:val="00D156B7"/>
    <w:rsid w:val="00D17889"/>
    <w:rsid w:val="00D20560"/>
    <w:rsid w:val="00D21376"/>
    <w:rsid w:val="00D21938"/>
    <w:rsid w:val="00D2304C"/>
    <w:rsid w:val="00D23EC8"/>
    <w:rsid w:val="00D24ACB"/>
    <w:rsid w:val="00D263A7"/>
    <w:rsid w:val="00D2652A"/>
    <w:rsid w:val="00D26879"/>
    <w:rsid w:val="00D26E25"/>
    <w:rsid w:val="00D27CAF"/>
    <w:rsid w:val="00D31834"/>
    <w:rsid w:val="00D3218B"/>
    <w:rsid w:val="00D32218"/>
    <w:rsid w:val="00D34031"/>
    <w:rsid w:val="00D35D29"/>
    <w:rsid w:val="00D379F9"/>
    <w:rsid w:val="00D447D6"/>
    <w:rsid w:val="00D44FFF"/>
    <w:rsid w:val="00D45481"/>
    <w:rsid w:val="00D45715"/>
    <w:rsid w:val="00D466C7"/>
    <w:rsid w:val="00D466DA"/>
    <w:rsid w:val="00D467DB"/>
    <w:rsid w:val="00D51853"/>
    <w:rsid w:val="00D52213"/>
    <w:rsid w:val="00D526E6"/>
    <w:rsid w:val="00D530D5"/>
    <w:rsid w:val="00D54543"/>
    <w:rsid w:val="00D549DA"/>
    <w:rsid w:val="00D57F81"/>
    <w:rsid w:val="00D62F9A"/>
    <w:rsid w:val="00D6382B"/>
    <w:rsid w:val="00D7062A"/>
    <w:rsid w:val="00D70824"/>
    <w:rsid w:val="00D70E94"/>
    <w:rsid w:val="00D73C87"/>
    <w:rsid w:val="00D7423E"/>
    <w:rsid w:val="00D7634C"/>
    <w:rsid w:val="00D767DE"/>
    <w:rsid w:val="00D76BA7"/>
    <w:rsid w:val="00D76CD9"/>
    <w:rsid w:val="00D76D21"/>
    <w:rsid w:val="00D7708C"/>
    <w:rsid w:val="00D82C7A"/>
    <w:rsid w:val="00D82DC7"/>
    <w:rsid w:val="00D836C4"/>
    <w:rsid w:val="00D839BC"/>
    <w:rsid w:val="00D84BDF"/>
    <w:rsid w:val="00D87203"/>
    <w:rsid w:val="00D900C5"/>
    <w:rsid w:val="00D9178B"/>
    <w:rsid w:val="00D91807"/>
    <w:rsid w:val="00D94217"/>
    <w:rsid w:val="00D94450"/>
    <w:rsid w:val="00D951A6"/>
    <w:rsid w:val="00D95C2B"/>
    <w:rsid w:val="00D97AE1"/>
    <w:rsid w:val="00DA1529"/>
    <w:rsid w:val="00DA57F4"/>
    <w:rsid w:val="00DA5D49"/>
    <w:rsid w:val="00DA73FF"/>
    <w:rsid w:val="00DA7AC9"/>
    <w:rsid w:val="00DB04A3"/>
    <w:rsid w:val="00DB14CD"/>
    <w:rsid w:val="00DB27F6"/>
    <w:rsid w:val="00DB363F"/>
    <w:rsid w:val="00DB590C"/>
    <w:rsid w:val="00DB5B1B"/>
    <w:rsid w:val="00DB604A"/>
    <w:rsid w:val="00DB7941"/>
    <w:rsid w:val="00DC0422"/>
    <w:rsid w:val="00DC0AEC"/>
    <w:rsid w:val="00DC138D"/>
    <w:rsid w:val="00DC1500"/>
    <w:rsid w:val="00DC3AA4"/>
    <w:rsid w:val="00DC42F3"/>
    <w:rsid w:val="00DC55B2"/>
    <w:rsid w:val="00DC566B"/>
    <w:rsid w:val="00DC7434"/>
    <w:rsid w:val="00DC772F"/>
    <w:rsid w:val="00DD1863"/>
    <w:rsid w:val="00DD4605"/>
    <w:rsid w:val="00DD4FAD"/>
    <w:rsid w:val="00DD4FB2"/>
    <w:rsid w:val="00DD555B"/>
    <w:rsid w:val="00DD75D0"/>
    <w:rsid w:val="00DE020F"/>
    <w:rsid w:val="00DE0E04"/>
    <w:rsid w:val="00DE0F7A"/>
    <w:rsid w:val="00DE109F"/>
    <w:rsid w:val="00DE1DF4"/>
    <w:rsid w:val="00DE3B5A"/>
    <w:rsid w:val="00DE56E1"/>
    <w:rsid w:val="00DE5BDE"/>
    <w:rsid w:val="00DE696C"/>
    <w:rsid w:val="00DE6E2E"/>
    <w:rsid w:val="00DE79E4"/>
    <w:rsid w:val="00DE7D6E"/>
    <w:rsid w:val="00DF07F1"/>
    <w:rsid w:val="00DF2F22"/>
    <w:rsid w:val="00DF3A8D"/>
    <w:rsid w:val="00DF660E"/>
    <w:rsid w:val="00DF698F"/>
    <w:rsid w:val="00E02CC7"/>
    <w:rsid w:val="00E03AD8"/>
    <w:rsid w:val="00E05849"/>
    <w:rsid w:val="00E06368"/>
    <w:rsid w:val="00E070C1"/>
    <w:rsid w:val="00E14009"/>
    <w:rsid w:val="00E1401F"/>
    <w:rsid w:val="00E14BF8"/>
    <w:rsid w:val="00E163DF"/>
    <w:rsid w:val="00E16B39"/>
    <w:rsid w:val="00E17574"/>
    <w:rsid w:val="00E20BAE"/>
    <w:rsid w:val="00E214F3"/>
    <w:rsid w:val="00E21E6F"/>
    <w:rsid w:val="00E2239B"/>
    <w:rsid w:val="00E240E8"/>
    <w:rsid w:val="00E24817"/>
    <w:rsid w:val="00E256D8"/>
    <w:rsid w:val="00E30527"/>
    <w:rsid w:val="00E30B56"/>
    <w:rsid w:val="00E315E9"/>
    <w:rsid w:val="00E31BA8"/>
    <w:rsid w:val="00E31CFA"/>
    <w:rsid w:val="00E321C1"/>
    <w:rsid w:val="00E331D5"/>
    <w:rsid w:val="00E339FA"/>
    <w:rsid w:val="00E33CD5"/>
    <w:rsid w:val="00E34640"/>
    <w:rsid w:val="00E34CFB"/>
    <w:rsid w:val="00E37612"/>
    <w:rsid w:val="00E37BD0"/>
    <w:rsid w:val="00E4021A"/>
    <w:rsid w:val="00E41BF9"/>
    <w:rsid w:val="00E41D62"/>
    <w:rsid w:val="00E42248"/>
    <w:rsid w:val="00E43B79"/>
    <w:rsid w:val="00E44A08"/>
    <w:rsid w:val="00E45237"/>
    <w:rsid w:val="00E46789"/>
    <w:rsid w:val="00E47278"/>
    <w:rsid w:val="00E479B2"/>
    <w:rsid w:val="00E47BBA"/>
    <w:rsid w:val="00E507A0"/>
    <w:rsid w:val="00E50997"/>
    <w:rsid w:val="00E52607"/>
    <w:rsid w:val="00E5348B"/>
    <w:rsid w:val="00E548AE"/>
    <w:rsid w:val="00E57FD3"/>
    <w:rsid w:val="00E60CE5"/>
    <w:rsid w:val="00E6234D"/>
    <w:rsid w:val="00E655BC"/>
    <w:rsid w:val="00E65CA5"/>
    <w:rsid w:val="00E666E1"/>
    <w:rsid w:val="00E71053"/>
    <w:rsid w:val="00E7333F"/>
    <w:rsid w:val="00E74518"/>
    <w:rsid w:val="00E74E2F"/>
    <w:rsid w:val="00E77647"/>
    <w:rsid w:val="00E77D75"/>
    <w:rsid w:val="00E81D63"/>
    <w:rsid w:val="00E82269"/>
    <w:rsid w:val="00E82DA2"/>
    <w:rsid w:val="00E83B88"/>
    <w:rsid w:val="00E83B8B"/>
    <w:rsid w:val="00E86728"/>
    <w:rsid w:val="00E86DDE"/>
    <w:rsid w:val="00E8731C"/>
    <w:rsid w:val="00E904F0"/>
    <w:rsid w:val="00E91E71"/>
    <w:rsid w:val="00E93B9A"/>
    <w:rsid w:val="00E94037"/>
    <w:rsid w:val="00E96013"/>
    <w:rsid w:val="00E964D6"/>
    <w:rsid w:val="00EA10DA"/>
    <w:rsid w:val="00EA16A1"/>
    <w:rsid w:val="00EA16EF"/>
    <w:rsid w:val="00EA1AD7"/>
    <w:rsid w:val="00EA2A3E"/>
    <w:rsid w:val="00EA3339"/>
    <w:rsid w:val="00EA3945"/>
    <w:rsid w:val="00EA39E8"/>
    <w:rsid w:val="00EA5005"/>
    <w:rsid w:val="00EA591A"/>
    <w:rsid w:val="00EA7DAA"/>
    <w:rsid w:val="00EB00B3"/>
    <w:rsid w:val="00EB17D0"/>
    <w:rsid w:val="00EB5248"/>
    <w:rsid w:val="00EB62D3"/>
    <w:rsid w:val="00EB78B0"/>
    <w:rsid w:val="00EC02A7"/>
    <w:rsid w:val="00EC378A"/>
    <w:rsid w:val="00EC3A28"/>
    <w:rsid w:val="00EC6B0F"/>
    <w:rsid w:val="00EC6B43"/>
    <w:rsid w:val="00EC7FD8"/>
    <w:rsid w:val="00ED0B67"/>
    <w:rsid w:val="00ED189E"/>
    <w:rsid w:val="00ED2EF2"/>
    <w:rsid w:val="00ED493A"/>
    <w:rsid w:val="00ED6B09"/>
    <w:rsid w:val="00ED7806"/>
    <w:rsid w:val="00EE00E7"/>
    <w:rsid w:val="00EE0D37"/>
    <w:rsid w:val="00EE3A23"/>
    <w:rsid w:val="00EE3C9B"/>
    <w:rsid w:val="00EE426E"/>
    <w:rsid w:val="00EE4815"/>
    <w:rsid w:val="00EE4AE1"/>
    <w:rsid w:val="00EE4DF4"/>
    <w:rsid w:val="00EE5B3E"/>
    <w:rsid w:val="00EE5C11"/>
    <w:rsid w:val="00EE7593"/>
    <w:rsid w:val="00EE76F6"/>
    <w:rsid w:val="00EF186D"/>
    <w:rsid w:val="00EF18D9"/>
    <w:rsid w:val="00EF25FA"/>
    <w:rsid w:val="00EF4F99"/>
    <w:rsid w:val="00EF56D9"/>
    <w:rsid w:val="00EF7305"/>
    <w:rsid w:val="00EF7C82"/>
    <w:rsid w:val="00EF7C83"/>
    <w:rsid w:val="00F0023C"/>
    <w:rsid w:val="00F03647"/>
    <w:rsid w:val="00F036B4"/>
    <w:rsid w:val="00F037A7"/>
    <w:rsid w:val="00F040AB"/>
    <w:rsid w:val="00F0433B"/>
    <w:rsid w:val="00F04495"/>
    <w:rsid w:val="00F04F4D"/>
    <w:rsid w:val="00F05F9B"/>
    <w:rsid w:val="00F07182"/>
    <w:rsid w:val="00F072BD"/>
    <w:rsid w:val="00F073C7"/>
    <w:rsid w:val="00F07ECD"/>
    <w:rsid w:val="00F10F0A"/>
    <w:rsid w:val="00F13BB9"/>
    <w:rsid w:val="00F20695"/>
    <w:rsid w:val="00F24655"/>
    <w:rsid w:val="00F34676"/>
    <w:rsid w:val="00F35589"/>
    <w:rsid w:val="00F35E01"/>
    <w:rsid w:val="00F37C81"/>
    <w:rsid w:val="00F41DDE"/>
    <w:rsid w:val="00F41F15"/>
    <w:rsid w:val="00F4662E"/>
    <w:rsid w:val="00F47E3D"/>
    <w:rsid w:val="00F51977"/>
    <w:rsid w:val="00F51AB8"/>
    <w:rsid w:val="00F536EA"/>
    <w:rsid w:val="00F548ED"/>
    <w:rsid w:val="00F5562D"/>
    <w:rsid w:val="00F559E6"/>
    <w:rsid w:val="00F55B74"/>
    <w:rsid w:val="00F604BB"/>
    <w:rsid w:val="00F60DE1"/>
    <w:rsid w:val="00F61A8E"/>
    <w:rsid w:val="00F624D7"/>
    <w:rsid w:val="00F63908"/>
    <w:rsid w:val="00F6743C"/>
    <w:rsid w:val="00F7280E"/>
    <w:rsid w:val="00F738CF"/>
    <w:rsid w:val="00F75022"/>
    <w:rsid w:val="00F758EA"/>
    <w:rsid w:val="00F76CD9"/>
    <w:rsid w:val="00F800EF"/>
    <w:rsid w:val="00F80368"/>
    <w:rsid w:val="00F80739"/>
    <w:rsid w:val="00F837EC"/>
    <w:rsid w:val="00F840FF"/>
    <w:rsid w:val="00F84139"/>
    <w:rsid w:val="00F84339"/>
    <w:rsid w:val="00F8527F"/>
    <w:rsid w:val="00F85382"/>
    <w:rsid w:val="00F86DFE"/>
    <w:rsid w:val="00F873A0"/>
    <w:rsid w:val="00F87969"/>
    <w:rsid w:val="00F91B15"/>
    <w:rsid w:val="00F920E6"/>
    <w:rsid w:val="00F932FF"/>
    <w:rsid w:val="00F93D91"/>
    <w:rsid w:val="00F93DE6"/>
    <w:rsid w:val="00F95648"/>
    <w:rsid w:val="00F96175"/>
    <w:rsid w:val="00FA0D14"/>
    <w:rsid w:val="00FA1154"/>
    <w:rsid w:val="00FA166D"/>
    <w:rsid w:val="00FA3CA5"/>
    <w:rsid w:val="00FA5CA5"/>
    <w:rsid w:val="00FA75E5"/>
    <w:rsid w:val="00FA7F91"/>
    <w:rsid w:val="00FB02ED"/>
    <w:rsid w:val="00FB2D9B"/>
    <w:rsid w:val="00FB5110"/>
    <w:rsid w:val="00FB62BB"/>
    <w:rsid w:val="00FB62BF"/>
    <w:rsid w:val="00FB6D94"/>
    <w:rsid w:val="00FB70F1"/>
    <w:rsid w:val="00FC162D"/>
    <w:rsid w:val="00FC4B62"/>
    <w:rsid w:val="00FC6975"/>
    <w:rsid w:val="00FD05A9"/>
    <w:rsid w:val="00FD064C"/>
    <w:rsid w:val="00FD1A1B"/>
    <w:rsid w:val="00FD254B"/>
    <w:rsid w:val="00FD2C14"/>
    <w:rsid w:val="00FD346E"/>
    <w:rsid w:val="00FD4D2E"/>
    <w:rsid w:val="00FD571E"/>
    <w:rsid w:val="00FD587A"/>
    <w:rsid w:val="00FD6B78"/>
    <w:rsid w:val="00FE0F05"/>
    <w:rsid w:val="00FE108F"/>
    <w:rsid w:val="00FE14A8"/>
    <w:rsid w:val="00FE1840"/>
    <w:rsid w:val="00FE1984"/>
    <w:rsid w:val="00FE2405"/>
    <w:rsid w:val="00FE4330"/>
    <w:rsid w:val="00FE4F18"/>
    <w:rsid w:val="00FE54E6"/>
    <w:rsid w:val="00FE66AD"/>
    <w:rsid w:val="00FE670E"/>
    <w:rsid w:val="00FE6CCF"/>
    <w:rsid w:val="00FF1404"/>
    <w:rsid w:val="00FF62CC"/>
    <w:rsid w:val="00FF752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649D"/>
  <w15:docId w15:val="{D1444A14-64DC-432A-9C60-E9220BE7C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0817"/>
  </w:style>
  <w:style w:type="paragraph" w:styleId="Pealkiri3">
    <w:name w:val="heading 3"/>
    <w:basedOn w:val="Normaallaad"/>
    <w:link w:val="Pealkiri3Mrk"/>
    <w:uiPriority w:val="9"/>
    <w:qFormat/>
    <w:rsid w:val="00180817"/>
    <w:pPr>
      <w:spacing w:before="240"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180817"/>
    <w:rPr>
      <w:rFonts w:ascii="Times New Roman" w:eastAsia="Times New Roman" w:hAnsi="Times New Roman" w:cs="Times New Roman"/>
      <w:b/>
      <w:bCs/>
      <w:sz w:val="27"/>
      <w:szCs w:val="27"/>
      <w:lang w:eastAsia="et-EE"/>
    </w:rPr>
  </w:style>
  <w:style w:type="paragraph" w:styleId="Normaallaadveeb">
    <w:name w:val="Normal (Web)"/>
    <w:basedOn w:val="Normaallaad"/>
    <w:uiPriority w:val="99"/>
    <w:unhideWhenUsed/>
    <w:rsid w:val="00180817"/>
    <w:pPr>
      <w:spacing w:before="240"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180817"/>
    <w:rPr>
      <w:b/>
      <w:bCs/>
    </w:rPr>
  </w:style>
  <w:style w:type="paragraph" w:styleId="Loendilik">
    <w:name w:val="List Paragraph"/>
    <w:basedOn w:val="Normaallaad"/>
    <w:link w:val="LoendilikMrk"/>
    <w:uiPriority w:val="34"/>
    <w:qFormat/>
    <w:rsid w:val="00B033E5"/>
    <w:pPr>
      <w:spacing w:after="0" w:line="240" w:lineRule="auto"/>
      <w:ind w:left="720"/>
      <w:contextualSpacing/>
      <w:jc w:val="both"/>
    </w:pPr>
    <w:rPr>
      <w:rFonts w:ascii="Arial" w:eastAsia="Times New Roman" w:hAnsi="Arial" w:cs="Times New Roman"/>
      <w:szCs w:val="24"/>
    </w:rPr>
  </w:style>
  <w:style w:type="paragraph" w:styleId="Allmrkusetekst">
    <w:name w:val="footnote text"/>
    <w:aliases w:val="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ootnote Text Cha"/>
    <w:basedOn w:val="Normaallaad"/>
    <w:link w:val="AllmrkusetekstMrk"/>
    <w:uiPriority w:val="99"/>
    <w:qFormat/>
    <w:rsid w:val="00B033E5"/>
    <w:pPr>
      <w:spacing w:after="0" w:line="240" w:lineRule="auto"/>
      <w:jc w:val="both"/>
    </w:pPr>
    <w:rPr>
      <w:rFonts w:ascii="Arial" w:eastAsia="Times New Roman" w:hAnsi="Arial" w:cs="Times New Roman"/>
      <w:sz w:val="20"/>
      <w:szCs w:val="20"/>
    </w:rPr>
  </w:style>
  <w:style w:type="character" w:customStyle="1" w:styleId="AllmrkusetekstMrk">
    <w:name w:val="Allmärkuse tekst Märk"/>
    <w:aliases w:val="fn Märk,single space Märk,FOOTNOTES Märk,Текст сноски Знак Märk,Текст сноски Знак1 Знак Märk,Текст сноски Знак Знак Знак Märk,Footnote Text Char Знак Знак Märk,Footnote Text Char Знак Märk,Текст сноски-FN Märk,Oaeno niinee-FN Märk"/>
    <w:basedOn w:val="Liguvaikefont"/>
    <w:link w:val="Allmrkusetekst"/>
    <w:uiPriority w:val="99"/>
    <w:rsid w:val="00B033E5"/>
    <w:rPr>
      <w:rFonts w:ascii="Arial" w:eastAsia="Times New Roman" w:hAnsi="Arial" w:cs="Times New Roman"/>
      <w:sz w:val="20"/>
      <w:szCs w:val="20"/>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link w:val="FootnotesymbolCarZchn"/>
    <w:uiPriority w:val="99"/>
    <w:qFormat/>
    <w:rsid w:val="00B033E5"/>
    <w:rPr>
      <w:vertAlign w:val="superscript"/>
    </w:rPr>
  </w:style>
  <w:style w:type="character" w:customStyle="1" w:styleId="LoendilikMrk">
    <w:name w:val="Loendi lõik Märk"/>
    <w:basedOn w:val="Liguvaikefont"/>
    <w:link w:val="Loendilik"/>
    <w:uiPriority w:val="34"/>
    <w:locked/>
    <w:rsid w:val="00B033E5"/>
    <w:rPr>
      <w:rFonts w:ascii="Arial" w:eastAsia="Times New Roman" w:hAnsi="Arial" w:cs="Times New Roman"/>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B033E5"/>
    <w:pPr>
      <w:spacing w:line="240" w:lineRule="exact"/>
      <w:jc w:val="both"/>
    </w:pPr>
    <w:rPr>
      <w:vertAlign w:val="superscript"/>
    </w:rPr>
  </w:style>
  <w:style w:type="character" w:styleId="Kommentaariviide">
    <w:name w:val="annotation reference"/>
    <w:basedOn w:val="Liguvaikefont"/>
    <w:uiPriority w:val="99"/>
    <w:semiHidden/>
    <w:unhideWhenUsed/>
    <w:rsid w:val="002F0C84"/>
    <w:rPr>
      <w:sz w:val="16"/>
      <w:szCs w:val="16"/>
    </w:rPr>
  </w:style>
  <w:style w:type="paragraph" w:styleId="Kommentaaritekst">
    <w:name w:val="annotation text"/>
    <w:basedOn w:val="Normaallaad"/>
    <w:link w:val="KommentaaritekstMrk"/>
    <w:uiPriority w:val="99"/>
    <w:unhideWhenUsed/>
    <w:rsid w:val="002F0C84"/>
    <w:pPr>
      <w:spacing w:line="240" w:lineRule="auto"/>
    </w:pPr>
    <w:rPr>
      <w:sz w:val="20"/>
      <w:szCs w:val="20"/>
    </w:rPr>
  </w:style>
  <w:style w:type="character" w:customStyle="1" w:styleId="KommentaaritekstMrk">
    <w:name w:val="Kommentaari tekst Märk"/>
    <w:basedOn w:val="Liguvaikefont"/>
    <w:link w:val="Kommentaaritekst"/>
    <w:uiPriority w:val="99"/>
    <w:rsid w:val="002F0C84"/>
    <w:rPr>
      <w:sz w:val="20"/>
      <w:szCs w:val="20"/>
    </w:rPr>
  </w:style>
  <w:style w:type="paragraph" w:styleId="Kommentaariteema">
    <w:name w:val="annotation subject"/>
    <w:basedOn w:val="Kommentaaritekst"/>
    <w:next w:val="Kommentaaritekst"/>
    <w:link w:val="KommentaariteemaMrk"/>
    <w:uiPriority w:val="99"/>
    <w:semiHidden/>
    <w:unhideWhenUsed/>
    <w:rsid w:val="002F0C84"/>
    <w:rPr>
      <w:b/>
      <w:bCs/>
    </w:rPr>
  </w:style>
  <w:style w:type="character" w:customStyle="1" w:styleId="KommentaariteemaMrk">
    <w:name w:val="Kommentaari teema Märk"/>
    <w:basedOn w:val="KommentaaritekstMrk"/>
    <w:link w:val="Kommentaariteema"/>
    <w:uiPriority w:val="99"/>
    <w:semiHidden/>
    <w:rsid w:val="002F0C84"/>
    <w:rPr>
      <w:b/>
      <w:bCs/>
      <w:sz w:val="20"/>
      <w:szCs w:val="20"/>
    </w:rPr>
  </w:style>
  <w:style w:type="paragraph" w:styleId="Jutumullitekst">
    <w:name w:val="Balloon Text"/>
    <w:basedOn w:val="Normaallaad"/>
    <w:link w:val="JutumullitekstMrk"/>
    <w:uiPriority w:val="99"/>
    <w:semiHidden/>
    <w:unhideWhenUsed/>
    <w:rsid w:val="002F0C8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F0C84"/>
    <w:rPr>
      <w:rFonts w:ascii="Segoe UI" w:hAnsi="Segoe UI" w:cs="Segoe UI"/>
      <w:sz w:val="18"/>
      <w:szCs w:val="18"/>
    </w:rPr>
  </w:style>
  <w:style w:type="paragraph" w:styleId="Redaktsioon">
    <w:name w:val="Revision"/>
    <w:hidden/>
    <w:uiPriority w:val="99"/>
    <w:semiHidden/>
    <w:rsid w:val="00B615F9"/>
    <w:pPr>
      <w:spacing w:after="0" w:line="240" w:lineRule="auto"/>
    </w:pPr>
  </w:style>
  <w:style w:type="character" w:styleId="Hperlink">
    <w:name w:val="Hyperlink"/>
    <w:basedOn w:val="Liguvaikefont"/>
    <w:uiPriority w:val="99"/>
    <w:semiHidden/>
    <w:unhideWhenUsed/>
    <w:rsid w:val="000C15DE"/>
    <w:rPr>
      <w:color w:val="0000FF"/>
      <w:u w:val="single"/>
    </w:rPr>
  </w:style>
  <w:style w:type="character" w:customStyle="1" w:styleId="mm">
    <w:name w:val="mm"/>
    <w:basedOn w:val="Liguvaikefont"/>
    <w:rsid w:val="00FE2405"/>
  </w:style>
  <w:style w:type="paragraph" w:styleId="Vahedeta">
    <w:name w:val="No Spacing"/>
    <w:uiPriority w:val="1"/>
    <w:qFormat/>
    <w:rsid w:val="000B617E"/>
    <w:pPr>
      <w:spacing w:after="0" w:line="240" w:lineRule="auto"/>
    </w:pPr>
    <w:rPr>
      <w:rFonts w:ascii="Arial" w:eastAsia="Times New Roman" w:hAnsi="Arial" w:cs="Times New Roman"/>
      <w:szCs w:val="20"/>
      <w:lang w:eastAsia="et-EE"/>
    </w:rPr>
  </w:style>
  <w:style w:type="paragraph" w:customStyle="1" w:styleId="seadusetekst">
    <w:name w:val="seaduse tekst"/>
    <w:basedOn w:val="Normaallaad"/>
    <w:uiPriority w:val="1"/>
    <w:qFormat/>
    <w:rsid w:val="000B617E"/>
    <w:pPr>
      <w:suppressAutoHyphens/>
      <w:spacing w:after="120" w:line="240" w:lineRule="auto"/>
      <w:jc w:val="both"/>
    </w:pPr>
    <w:rPr>
      <w:rFonts w:ascii="Times New Roman" w:eastAsia="Times New Roman" w:hAnsi="Times New Roman" w:cs="Times New Roman"/>
      <w:sz w:val="24"/>
    </w:rPr>
  </w:style>
  <w:style w:type="paragraph" w:styleId="Pis">
    <w:name w:val="header"/>
    <w:basedOn w:val="Normaallaad"/>
    <w:link w:val="PisMrk"/>
    <w:uiPriority w:val="99"/>
    <w:unhideWhenUsed/>
    <w:rsid w:val="00684122"/>
    <w:pPr>
      <w:tabs>
        <w:tab w:val="center" w:pos="4536"/>
        <w:tab w:val="right" w:pos="9072"/>
      </w:tabs>
      <w:spacing w:after="0" w:line="240" w:lineRule="auto"/>
    </w:pPr>
  </w:style>
  <w:style w:type="character" w:customStyle="1" w:styleId="PisMrk">
    <w:name w:val="Päis Märk"/>
    <w:basedOn w:val="Liguvaikefont"/>
    <w:link w:val="Pis"/>
    <w:uiPriority w:val="99"/>
    <w:rsid w:val="00684122"/>
  </w:style>
  <w:style w:type="paragraph" w:styleId="Jalus">
    <w:name w:val="footer"/>
    <w:basedOn w:val="Normaallaad"/>
    <w:link w:val="JalusMrk"/>
    <w:uiPriority w:val="99"/>
    <w:unhideWhenUsed/>
    <w:rsid w:val="00684122"/>
    <w:pPr>
      <w:tabs>
        <w:tab w:val="center" w:pos="4536"/>
        <w:tab w:val="right" w:pos="9072"/>
      </w:tabs>
      <w:spacing w:after="0" w:line="240" w:lineRule="auto"/>
    </w:pPr>
  </w:style>
  <w:style w:type="character" w:customStyle="1" w:styleId="JalusMrk">
    <w:name w:val="Jalus Märk"/>
    <w:basedOn w:val="Liguvaikefont"/>
    <w:link w:val="Jalus"/>
    <w:uiPriority w:val="99"/>
    <w:rsid w:val="00684122"/>
  </w:style>
  <w:style w:type="paragraph" w:customStyle="1" w:styleId="nimetus">
    <w:name w:val="§ nimetus"/>
    <w:basedOn w:val="Normaallaad"/>
    <w:qFormat/>
    <w:rsid w:val="00B17E6C"/>
    <w:pPr>
      <w:spacing w:before="240" w:after="120" w:line="240" w:lineRule="auto"/>
      <w:jc w:val="both"/>
    </w:pPr>
    <w:rPr>
      <w:rFonts w:ascii="Times New Roman" w:eastAsia="Times New Roman" w:hAnsi="Times New Roman" w:cs="Times New Roman"/>
      <w:b/>
      <w:sz w:val="24"/>
    </w:rPr>
  </w:style>
  <w:style w:type="character" w:customStyle="1" w:styleId="ui-provider">
    <w:name w:val="ui-provider"/>
    <w:basedOn w:val="Liguvaikefont"/>
    <w:rsid w:val="00331125"/>
  </w:style>
  <w:style w:type="character" w:customStyle="1" w:styleId="cf01">
    <w:name w:val="cf01"/>
    <w:basedOn w:val="Liguvaikefont"/>
    <w:rsid w:val="004B3E2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425">
      <w:bodyDiv w:val="1"/>
      <w:marLeft w:val="0"/>
      <w:marRight w:val="0"/>
      <w:marTop w:val="0"/>
      <w:marBottom w:val="0"/>
      <w:divBdr>
        <w:top w:val="none" w:sz="0" w:space="0" w:color="auto"/>
        <w:left w:val="none" w:sz="0" w:space="0" w:color="auto"/>
        <w:bottom w:val="none" w:sz="0" w:space="0" w:color="auto"/>
        <w:right w:val="none" w:sz="0" w:space="0" w:color="auto"/>
      </w:divBdr>
    </w:div>
    <w:div w:id="151533414">
      <w:bodyDiv w:val="1"/>
      <w:marLeft w:val="0"/>
      <w:marRight w:val="0"/>
      <w:marTop w:val="0"/>
      <w:marBottom w:val="0"/>
      <w:divBdr>
        <w:top w:val="none" w:sz="0" w:space="0" w:color="auto"/>
        <w:left w:val="none" w:sz="0" w:space="0" w:color="auto"/>
        <w:bottom w:val="none" w:sz="0" w:space="0" w:color="auto"/>
        <w:right w:val="none" w:sz="0" w:space="0" w:color="auto"/>
      </w:divBdr>
    </w:div>
    <w:div w:id="176693853">
      <w:bodyDiv w:val="1"/>
      <w:marLeft w:val="0"/>
      <w:marRight w:val="0"/>
      <w:marTop w:val="0"/>
      <w:marBottom w:val="0"/>
      <w:divBdr>
        <w:top w:val="none" w:sz="0" w:space="0" w:color="auto"/>
        <w:left w:val="none" w:sz="0" w:space="0" w:color="auto"/>
        <w:bottom w:val="none" w:sz="0" w:space="0" w:color="auto"/>
        <w:right w:val="none" w:sz="0" w:space="0" w:color="auto"/>
      </w:divBdr>
    </w:div>
    <w:div w:id="298462182">
      <w:bodyDiv w:val="1"/>
      <w:marLeft w:val="0"/>
      <w:marRight w:val="0"/>
      <w:marTop w:val="0"/>
      <w:marBottom w:val="0"/>
      <w:divBdr>
        <w:top w:val="none" w:sz="0" w:space="0" w:color="auto"/>
        <w:left w:val="none" w:sz="0" w:space="0" w:color="auto"/>
        <w:bottom w:val="none" w:sz="0" w:space="0" w:color="auto"/>
        <w:right w:val="none" w:sz="0" w:space="0" w:color="auto"/>
      </w:divBdr>
    </w:div>
    <w:div w:id="431246835">
      <w:bodyDiv w:val="1"/>
      <w:marLeft w:val="0"/>
      <w:marRight w:val="0"/>
      <w:marTop w:val="0"/>
      <w:marBottom w:val="0"/>
      <w:divBdr>
        <w:top w:val="none" w:sz="0" w:space="0" w:color="auto"/>
        <w:left w:val="none" w:sz="0" w:space="0" w:color="auto"/>
        <w:bottom w:val="none" w:sz="0" w:space="0" w:color="auto"/>
        <w:right w:val="none" w:sz="0" w:space="0" w:color="auto"/>
      </w:divBdr>
    </w:div>
    <w:div w:id="478618707">
      <w:bodyDiv w:val="1"/>
      <w:marLeft w:val="0"/>
      <w:marRight w:val="0"/>
      <w:marTop w:val="0"/>
      <w:marBottom w:val="0"/>
      <w:divBdr>
        <w:top w:val="none" w:sz="0" w:space="0" w:color="auto"/>
        <w:left w:val="none" w:sz="0" w:space="0" w:color="auto"/>
        <w:bottom w:val="none" w:sz="0" w:space="0" w:color="auto"/>
        <w:right w:val="none" w:sz="0" w:space="0" w:color="auto"/>
      </w:divBdr>
    </w:div>
    <w:div w:id="556088205">
      <w:bodyDiv w:val="1"/>
      <w:marLeft w:val="0"/>
      <w:marRight w:val="0"/>
      <w:marTop w:val="0"/>
      <w:marBottom w:val="0"/>
      <w:divBdr>
        <w:top w:val="none" w:sz="0" w:space="0" w:color="auto"/>
        <w:left w:val="none" w:sz="0" w:space="0" w:color="auto"/>
        <w:bottom w:val="none" w:sz="0" w:space="0" w:color="auto"/>
        <w:right w:val="none" w:sz="0" w:space="0" w:color="auto"/>
      </w:divBdr>
    </w:div>
    <w:div w:id="610816186">
      <w:bodyDiv w:val="1"/>
      <w:marLeft w:val="0"/>
      <w:marRight w:val="0"/>
      <w:marTop w:val="0"/>
      <w:marBottom w:val="0"/>
      <w:divBdr>
        <w:top w:val="none" w:sz="0" w:space="0" w:color="auto"/>
        <w:left w:val="none" w:sz="0" w:space="0" w:color="auto"/>
        <w:bottom w:val="none" w:sz="0" w:space="0" w:color="auto"/>
        <w:right w:val="none" w:sz="0" w:space="0" w:color="auto"/>
      </w:divBdr>
    </w:div>
    <w:div w:id="802966640">
      <w:bodyDiv w:val="1"/>
      <w:marLeft w:val="0"/>
      <w:marRight w:val="0"/>
      <w:marTop w:val="0"/>
      <w:marBottom w:val="0"/>
      <w:divBdr>
        <w:top w:val="none" w:sz="0" w:space="0" w:color="auto"/>
        <w:left w:val="none" w:sz="0" w:space="0" w:color="auto"/>
        <w:bottom w:val="none" w:sz="0" w:space="0" w:color="auto"/>
        <w:right w:val="none" w:sz="0" w:space="0" w:color="auto"/>
      </w:divBdr>
    </w:div>
    <w:div w:id="893539861">
      <w:bodyDiv w:val="1"/>
      <w:marLeft w:val="0"/>
      <w:marRight w:val="0"/>
      <w:marTop w:val="0"/>
      <w:marBottom w:val="0"/>
      <w:divBdr>
        <w:top w:val="none" w:sz="0" w:space="0" w:color="auto"/>
        <w:left w:val="none" w:sz="0" w:space="0" w:color="auto"/>
        <w:bottom w:val="none" w:sz="0" w:space="0" w:color="auto"/>
        <w:right w:val="none" w:sz="0" w:space="0" w:color="auto"/>
      </w:divBdr>
    </w:div>
    <w:div w:id="1007364512">
      <w:bodyDiv w:val="1"/>
      <w:marLeft w:val="0"/>
      <w:marRight w:val="0"/>
      <w:marTop w:val="0"/>
      <w:marBottom w:val="0"/>
      <w:divBdr>
        <w:top w:val="none" w:sz="0" w:space="0" w:color="auto"/>
        <w:left w:val="none" w:sz="0" w:space="0" w:color="auto"/>
        <w:bottom w:val="none" w:sz="0" w:space="0" w:color="auto"/>
        <w:right w:val="none" w:sz="0" w:space="0" w:color="auto"/>
      </w:divBdr>
    </w:div>
    <w:div w:id="1044596398">
      <w:bodyDiv w:val="1"/>
      <w:marLeft w:val="0"/>
      <w:marRight w:val="0"/>
      <w:marTop w:val="0"/>
      <w:marBottom w:val="0"/>
      <w:divBdr>
        <w:top w:val="none" w:sz="0" w:space="0" w:color="auto"/>
        <w:left w:val="none" w:sz="0" w:space="0" w:color="auto"/>
        <w:bottom w:val="none" w:sz="0" w:space="0" w:color="auto"/>
        <w:right w:val="none" w:sz="0" w:space="0" w:color="auto"/>
      </w:divBdr>
    </w:div>
    <w:div w:id="1201094499">
      <w:bodyDiv w:val="1"/>
      <w:marLeft w:val="0"/>
      <w:marRight w:val="0"/>
      <w:marTop w:val="0"/>
      <w:marBottom w:val="0"/>
      <w:divBdr>
        <w:top w:val="none" w:sz="0" w:space="0" w:color="auto"/>
        <w:left w:val="none" w:sz="0" w:space="0" w:color="auto"/>
        <w:bottom w:val="none" w:sz="0" w:space="0" w:color="auto"/>
        <w:right w:val="none" w:sz="0" w:space="0" w:color="auto"/>
      </w:divBdr>
    </w:div>
    <w:div w:id="1242791175">
      <w:bodyDiv w:val="1"/>
      <w:marLeft w:val="0"/>
      <w:marRight w:val="0"/>
      <w:marTop w:val="0"/>
      <w:marBottom w:val="0"/>
      <w:divBdr>
        <w:top w:val="none" w:sz="0" w:space="0" w:color="auto"/>
        <w:left w:val="none" w:sz="0" w:space="0" w:color="auto"/>
        <w:bottom w:val="none" w:sz="0" w:space="0" w:color="auto"/>
        <w:right w:val="none" w:sz="0" w:space="0" w:color="auto"/>
      </w:divBdr>
    </w:div>
    <w:div w:id="1291084448">
      <w:bodyDiv w:val="1"/>
      <w:marLeft w:val="0"/>
      <w:marRight w:val="0"/>
      <w:marTop w:val="0"/>
      <w:marBottom w:val="0"/>
      <w:divBdr>
        <w:top w:val="none" w:sz="0" w:space="0" w:color="auto"/>
        <w:left w:val="none" w:sz="0" w:space="0" w:color="auto"/>
        <w:bottom w:val="none" w:sz="0" w:space="0" w:color="auto"/>
        <w:right w:val="none" w:sz="0" w:space="0" w:color="auto"/>
      </w:divBdr>
    </w:div>
    <w:div w:id="1418090265">
      <w:bodyDiv w:val="1"/>
      <w:marLeft w:val="0"/>
      <w:marRight w:val="0"/>
      <w:marTop w:val="0"/>
      <w:marBottom w:val="0"/>
      <w:divBdr>
        <w:top w:val="none" w:sz="0" w:space="0" w:color="auto"/>
        <w:left w:val="none" w:sz="0" w:space="0" w:color="auto"/>
        <w:bottom w:val="none" w:sz="0" w:space="0" w:color="auto"/>
        <w:right w:val="none" w:sz="0" w:space="0" w:color="auto"/>
      </w:divBdr>
    </w:div>
    <w:div w:id="1602764491">
      <w:bodyDiv w:val="1"/>
      <w:marLeft w:val="0"/>
      <w:marRight w:val="0"/>
      <w:marTop w:val="0"/>
      <w:marBottom w:val="0"/>
      <w:divBdr>
        <w:top w:val="none" w:sz="0" w:space="0" w:color="auto"/>
        <w:left w:val="none" w:sz="0" w:space="0" w:color="auto"/>
        <w:bottom w:val="none" w:sz="0" w:space="0" w:color="auto"/>
        <w:right w:val="none" w:sz="0" w:space="0" w:color="auto"/>
      </w:divBdr>
    </w:div>
    <w:div w:id="1615406405">
      <w:bodyDiv w:val="1"/>
      <w:marLeft w:val="0"/>
      <w:marRight w:val="0"/>
      <w:marTop w:val="0"/>
      <w:marBottom w:val="0"/>
      <w:divBdr>
        <w:top w:val="none" w:sz="0" w:space="0" w:color="auto"/>
        <w:left w:val="none" w:sz="0" w:space="0" w:color="auto"/>
        <w:bottom w:val="none" w:sz="0" w:space="0" w:color="auto"/>
        <w:right w:val="none" w:sz="0" w:space="0" w:color="auto"/>
      </w:divBdr>
    </w:div>
    <w:div w:id="1725134955">
      <w:bodyDiv w:val="1"/>
      <w:marLeft w:val="0"/>
      <w:marRight w:val="0"/>
      <w:marTop w:val="0"/>
      <w:marBottom w:val="0"/>
      <w:divBdr>
        <w:top w:val="none" w:sz="0" w:space="0" w:color="auto"/>
        <w:left w:val="none" w:sz="0" w:space="0" w:color="auto"/>
        <w:bottom w:val="none" w:sz="0" w:space="0" w:color="auto"/>
        <w:right w:val="none" w:sz="0" w:space="0" w:color="auto"/>
      </w:divBdr>
    </w:div>
    <w:div w:id="1755198625">
      <w:bodyDiv w:val="1"/>
      <w:marLeft w:val="0"/>
      <w:marRight w:val="0"/>
      <w:marTop w:val="0"/>
      <w:marBottom w:val="0"/>
      <w:divBdr>
        <w:top w:val="none" w:sz="0" w:space="0" w:color="auto"/>
        <w:left w:val="none" w:sz="0" w:space="0" w:color="auto"/>
        <w:bottom w:val="none" w:sz="0" w:space="0" w:color="auto"/>
        <w:right w:val="none" w:sz="0" w:space="0" w:color="auto"/>
      </w:divBdr>
    </w:div>
    <w:div w:id="1775784069">
      <w:bodyDiv w:val="1"/>
      <w:marLeft w:val="0"/>
      <w:marRight w:val="0"/>
      <w:marTop w:val="0"/>
      <w:marBottom w:val="0"/>
      <w:divBdr>
        <w:top w:val="none" w:sz="0" w:space="0" w:color="auto"/>
        <w:left w:val="none" w:sz="0" w:space="0" w:color="auto"/>
        <w:bottom w:val="none" w:sz="0" w:space="0" w:color="auto"/>
        <w:right w:val="none" w:sz="0" w:space="0" w:color="auto"/>
      </w:divBdr>
    </w:div>
    <w:div w:id="2083790360">
      <w:bodyDiv w:val="1"/>
      <w:marLeft w:val="0"/>
      <w:marRight w:val="0"/>
      <w:marTop w:val="0"/>
      <w:marBottom w:val="0"/>
      <w:divBdr>
        <w:top w:val="none" w:sz="0" w:space="0" w:color="auto"/>
        <w:left w:val="none" w:sz="0" w:space="0" w:color="auto"/>
        <w:bottom w:val="none" w:sz="0" w:space="0" w:color="auto"/>
        <w:right w:val="none" w:sz="0" w:space="0" w:color="auto"/>
      </w:divBdr>
    </w:div>
    <w:div w:id="2118526168">
      <w:bodyDiv w:val="1"/>
      <w:marLeft w:val="0"/>
      <w:marRight w:val="0"/>
      <w:marTop w:val="0"/>
      <w:marBottom w:val="0"/>
      <w:divBdr>
        <w:top w:val="none" w:sz="0" w:space="0" w:color="auto"/>
        <w:left w:val="none" w:sz="0" w:space="0" w:color="auto"/>
        <w:bottom w:val="none" w:sz="0" w:space="0" w:color="auto"/>
        <w:right w:val="none" w:sz="0" w:space="0" w:color="auto"/>
      </w:divBdr>
    </w:div>
    <w:div w:id="2122334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2BC05C88F740408F9ABA460223310F" ma:contentTypeVersion="12" ma:contentTypeDescription="Create a new document." ma:contentTypeScope="" ma:versionID="9f1e3bd25b8870b174962c1f752d2b34">
  <xsd:schema xmlns:xsd="http://www.w3.org/2001/XMLSchema" xmlns:xs="http://www.w3.org/2001/XMLSchema" xmlns:p="http://schemas.microsoft.com/office/2006/metadata/properties" xmlns:ns2="a21400de-ec0d-4fe0-8065-812d1461ad88" xmlns:ns3="9b483750-598d-46a0-877d-052f8f804d23" targetNamespace="http://schemas.microsoft.com/office/2006/metadata/properties" ma:root="true" ma:fieldsID="5cb9f4fdb89d58541e8dd6351140749e" ns2:_="" ns3:_="">
    <xsd:import namespace="a21400de-ec0d-4fe0-8065-812d1461ad88"/>
    <xsd:import namespace="9b483750-598d-46a0-877d-052f8f804d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400de-ec0d-4fe0-8065-812d1461a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483750-598d-46a0-877d-052f8f804d2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51bf028-6ad6-46c8-b2bc-42668c035499}" ma:internalName="TaxCatchAll" ma:showField="CatchAllData" ma:web="9b483750-598d-46a0-877d-052f8f804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1400de-ec0d-4fe0-8065-812d1461ad88">
      <Terms xmlns="http://schemas.microsoft.com/office/infopath/2007/PartnerControls"/>
    </lcf76f155ced4ddcb4097134ff3c332f>
    <TaxCatchAll xmlns="9b483750-598d-46a0-877d-052f8f804d23" xsi:nil="true"/>
  </documentManagement>
</p:properties>
</file>

<file path=customXml/itemProps1.xml><?xml version="1.0" encoding="utf-8"?>
<ds:datastoreItem xmlns:ds="http://schemas.openxmlformats.org/officeDocument/2006/customXml" ds:itemID="{EFB61983-DD6A-4843-BFFF-6627A1764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400de-ec0d-4fe0-8065-812d1461ad88"/>
    <ds:schemaRef ds:uri="9b483750-598d-46a0-877d-052f8f804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DF3DD3-24E7-42F4-B936-46C9437CFCFE}">
  <ds:schemaRefs>
    <ds:schemaRef ds:uri="http://schemas.microsoft.com/sharepoint/v3/contenttype/forms"/>
  </ds:schemaRefs>
</ds:datastoreItem>
</file>

<file path=customXml/itemProps3.xml><?xml version="1.0" encoding="utf-8"?>
<ds:datastoreItem xmlns:ds="http://schemas.openxmlformats.org/officeDocument/2006/customXml" ds:itemID="{13DE5C95-8DCE-4923-B684-942382543431}">
  <ds:schemaRefs>
    <ds:schemaRef ds:uri="http://schemas.openxmlformats.org/officeDocument/2006/bibliography"/>
  </ds:schemaRefs>
</ds:datastoreItem>
</file>

<file path=customXml/itemProps4.xml><?xml version="1.0" encoding="utf-8"?>
<ds:datastoreItem xmlns:ds="http://schemas.openxmlformats.org/officeDocument/2006/customXml" ds:itemID="{CAB7E44C-2545-4EB5-934E-640A13BA162E}">
  <ds:schemaRefs>
    <ds:schemaRef ds:uri="http://schemas.microsoft.com/office/2006/metadata/properties"/>
    <ds:schemaRef ds:uri="http://schemas.microsoft.com/office/infopath/2007/PartnerControls"/>
    <ds:schemaRef ds:uri="a21400de-ec0d-4fe0-8065-812d1461ad88"/>
    <ds:schemaRef ds:uri="9b483750-598d-46a0-877d-052f8f804d23"/>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10</Pages>
  <Words>3688</Words>
  <Characters>21394</Characters>
  <Application>Microsoft Office Word</Application>
  <DocSecurity>0</DocSecurity>
  <Lines>178</Lines>
  <Paragraphs>50</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 Kanarbik</dc:creator>
  <cp:keywords/>
  <dc:description/>
  <cp:lastModifiedBy>Mari Käbi</cp:lastModifiedBy>
  <cp:revision>8</cp:revision>
  <dcterms:created xsi:type="dcterms:W3CDTF">2024-07-04T10:56:00Z</dcterms:created>
  <dcterms:modified xsi:type="dcterms:W3CDTF">2024-07-18T11:07:00Z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0x0101002D2BC05C88F740408F9ABA460223310F</vt:lpwstr>
  </property>
  <property fmtid="{D5CDD505-2E9C-101B-9397-08002B2CF9AE}" pid="3" name="MSIP_Label_defa4170-0d19-0005-0004-bc88714345d2_Enabled">
    <vt:lpwstr>true</vt:lpwstr>
  </property>
  <property fmtid="{D5CDD505-2E9C-101B-9397-08002B2CF9AE}" pid="4" name="MSIP_Label_defa4170-0d19-0005-0004-bc88714345d2_SetDate">
    <vt:lpwstr>2024-06-13T14:59:03Z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af984fee-d136-488a-ba6d-f8d93de4135d</vt:lpwstr>
  </property>
  <property fmtid="{D5CDD505-2E9C-101B-9397-08002B2CF9AE}" pid="9" name="MSIP_Label_defa4170-0d19-0005-0004-bc88714345d2_ContentBits">
    <vt:lpwstr>0</vt:lpwstr>
  </property>
  <property fmtid="{D5CDD505-2E9C-101B-9397-08002B2CF9AE}" pid="10" name="MediaServiceImageTags">
    <vt:lpwstr/>
  </property>
</Properties>
</file>